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538" w:rsidRPr="004C63A1" w:rsidRDefault="00970538" w:rsidP="008E180D">
      <w:pPr>
        <w:rPr>
          <w:rFonts w:ascii="Arial" w:hAnsi="Arial" w:cs="Arial"/>
          <w:b/>
          <w:caps/>
          <w:sz w:val="22"/>
          <w:szCs w:val="22"/>
          <w:lang w:val="en-GB"/>
        </w:rPr>
      </w:pPr>
    </w:p>
    <w:p w:rsidR="00970538" w:rsidRPr="004C63A1" w:rsidRDefault="00970538" w:rsidP="008E180D">
      <w:pPr>
        <w:jc w:val="center"/>
        <w:rPr>
          <w:rFonts w:ascii="Arial" w:hAnsi="Arial" w:cs="Arial"/>
          <w:sz w:val="28"/>
          <w:szCs w:val="28"/>
          <w:lang w:val="en-GB"/>
        </w:rPr>
      </w:pPr>
      <w:r w:rsidRPr="004C63A1">
        <w:rPr>
          <w:rFonts w:ascii="Arial" w:hAnsi="Arial" w:cs="Arial"/>
          <w:b/>
          <w:caps/>
          <w:sz w:val="28"/>
          <w:szCs w:val="28"/>
          <w:lang w:val="en-GB"/>
        </w:rPr>
        <w:t>CONTRACT FOR WORK</w:t>
      </w:r>
    </w:p>
    <w:p w:rsidR="00970538" w:rsidRPr="004C63A1" w:rsidRDefault="00970538" w:rsidP="008E180D">
      <w:pPr>
        <w:jc w:val="center"/>
        <w:rPr>
          <w:rFonts w:ascii="Arial" w:hAnsi="Arial" w:cs="Arial"/>
          <w:sz w:val="22"/>
          <w:szCs w:val="22"/>
          <w:lang w:val="en-GB"/>
        </w:rPr>
      </w:pPr>
    </w:p>
    <w:p w:rsidR="00970538" w:rsidRPr="004C63A1" w:rsidRDefault="00970538" w:rsidP="004708C0">
      <w:pPr>
        <w:jc w:val="center"/>
        <w:rPr>
          <w:rFonts w:ascii="Arial" w:hAnsi="Arial" w:cs="Arial"/>
          <w:sz w:val="22"/>
          <w:szCs w:val="22"/>
          <w:lang w:val="en-GB"/>
        </w:rPr>
      </w:pPr>
      <w:proofErr w:type="gramStart"/>
      <w:r w:rsidRPr="004C63A1">
        <w:rPr>
          <w:rFonts w:ascii="Arial" w:hAnsi="Arial" w:cs="Arial"/>
          <w:sz w:val="22"/>
          <w:szCs w:val="22"/>
          <w:lang w:val="en-GB"/>
        </w:rPr>
        <w:t>concluded</w:t>
      </w:r>
      <w:proofErr w:type="gramEnd"/>
      <w:r w:rsidRPr="004C63A1">
        <w:rPr>
          <w:rFonts w:ascii="Arial" w:hAnsi="Arial" w:cs="Arial"/>
          <w:sz w:val="22"/>
          <w:szCs w:val="22"/>
          <w:lang w:val="en-GB"/>
        </w:rPr>
        <w:t xml:space="preserve"> in compliance with S. </w:t>
      </w:r>
      <w:r w:rsidR="000E66C1" w:rsidRPr="004C63A1">
        <w:rPr>
          <w:rFonts w:ascii="Arial" w:hAnsi="Arial" w:cs="Arial"/>
          <w:sz w:val="22"/>
          <w:szCs w:val="22"/>
          <w:lang w:val="en-GB"/>
        </w:rPr>
        <w:t>2586</w:t>
      </w:r>
      <w:r w:rsidRPr="004C63A1">
        <w:rPr>
          <w:rFonts w:ascii="Arial" w:hAnsi="Arial" w:cs="Arial"/>
          <w:sz w:val="22"/>
          <w:szCs w:val="22"/>
          <w:lang w:val="en-GB"/>
        </w:rPr>
        <w:t xml:space="preserve"> and Act No. </w:t>
      </w:r>
      <w:r w:rsidR="000E66C1" w:rsidRPr="004C63A1">
        <w:rPr>
          <w:rFonts w:ascii="Arial" w:hAnsi="Arial" w:cs="Arial"/>
          <w:sz w:val="22"/>
          <w:szCs w:val="22"/>
          <w:lang w:val="en-GB"/>
        </w:rPr>
        <w:t>89/2012</w:t>
      </w:r>
      <w:r w:rsidRPr="004C63A1">
        <w:rPr>
          <w:rFonts w:ascii="Arial" w:hAnsi="Arial" w:cs="Arial"/>
          <w:sz w:val="22"/>
          <w:szCs w:val="22"/>
          <w:lang w:val="en-GB"/>
        </w:rPr>
        <w:t xml:space="preserve"> Coll., C</w:t>
      </w:r>
      <w:r w:rsidR="000E66C1" w:rsidRPr="004C63A1">
        <w:rPr>
          <w:rFonts w:ascii="Arial" w:hAnsi="Arial" w:cs="Arial"/>
          <w:sz w:val="22"/>
          <w:szCs w:val="22"/>
          <w:lang w:val="en-GB"/>
        </w:rPr>
        <w:t>ivil</w:t>
      </w:r>
      <w:r w:rsidRPr="004C63A1">
        <w:rPr>
          <w:rFonts w:ascii="Arial" w:hAnsi="Arial" w:cs="Arial"/>
          <w:sz w:val="22"/>
          <w:szCs w:val="22"/>
          <w:lang w:val="en-GB"/>
        </w:rPr>
        <w:t xml:space="preserve"> Code</w:t>
      </w:r>
      <w:r w:rsidR="005307C7">
        <w:rPr>
          <w:rFonts w:ascii="Arial" w:hAnsi="Arial" w:cs="Arial"/>
          <w:sz w:val="22"/>
          <w:szCs w:val="22"/>
          <w:lang w:val="en-GB"/>
        </w:rPr>
        <w:t>, as amended</w:t>
      </w:r>
    </w:p>
    <w:p w:rsidR="00970538" w:rsidRPr="004C63A1" w:rsidRDefault="00970538" w:rsidP="008E180D">
      <w:pPr>
        <w:jc w:val="center"/>
        <w:rPr>
          <w:rFonts w:ascii="Arial" w:hAnsi="Arial" w:cs="Arial"/>
          <w:sz w:val="22"/>
          <w:szCs w:val="22"/>
          <w:lang w:val="en-GB"/>
        </w:rPr>
      </w:pPr>
    </w:p>
    <w:p w:rsidR="00970538" w:rsidRPr="004C63A1" w:rsidRDefault="00970538" w:rsidP="008E180D">
      <w:pPr>
        <w:jc w:val="center"/>
        <w:rPr>
          <w:rFonts w:ascii="Arial" w:hAnsi="Arial" w:cs="Arial"/>
          <w:sz w:val="22"/>
          <w:szCs w:val="22"/>
          <w:lang w:val="en-GB"/>
        </w:rPr>
      </w:pPr>
    </w:p>
    <w:p w:rsidR="00970538" w:rsidRPr="004C63A1" w:rsidRDefault="00970538" w:rsidP="008E180D">
      <w:pPr>
        <w:pStyle w:val="Zkladntextslovan"/>
        <w:numPr>
          <w:ilvl w:val="0"/>
          <w:numId w:val="0"/>
        </w:numPr>
        <w:spacing w:after="0"/>
        <w:ind w:left="340" w:hanging="340"/>
        <w:jc w:val="center"/>
        <w:rPr>
          <w:rFonts w:ascii="Arial" w:hAnsi="Arial" w:cs="Arial"/>
          <w:b/>
          <w:sz w:val="22"/>
          <w:lang w:val="en-GB"/>
        </w:rPr>
      </w:pPr>
      <w:r w:rsidRPr="004C63A1">
        <w:rPr>
          <w:rFonts w:ascii="Arial" w:hAnsi="Arial" w:cs="Arial"/>
          <w:b/>
          <w:sz w:val="22"/>
          <w:lang w:val="en-GB"/>
        </w:rPr>
        <w:t xml:space="preserve">Section I. </w:t>
      </w:r>
    </w:p>
    <w:p w:rsidR="00970538" w:rsidRPr="004C63A1" w:rsidRDefault="00970538" w:rsidP="008E180D">
      <w:pPr>
        <w:pStyle w:val="Zkladntextslovan"/>
        <w:numPr>
          <w:ilvl w:val="0"/>
          <w:numId w:val="0"/>
        </w:numPr>
        <w:ind w:left="340" w:hanging="340"/>
        <w:jc w:val="center"/>
        <w:rPr>
          <w:rFonts w:ascii="Arial" w:hAnsi="Arial" w:cs="Arial"/>
          <w:i/>
          <w:sz w:val="22"/>
          <w:lang w:val="en-GB"/>
        </w:rPr>
      </w:pPr>
      <w:r w:rsidRPr="004C63A1">
        <w:rPr>
          <w:rFonts w:ascii="Arial" w:hAnsi="Arial" w:cs="Arial"/>
          <w:i/>
          <w:sz w:val="22"/>
          <w:lang w:val="en-GB"/>
        </w:rPr>
        <w:t>Contracting Parties</w:t>
      </w:r>
    </w:p>
    <w:p w:rsidR="00970538" w:rsidRPr="004C63A1" w:rsidRDefault="00970538" w:rsidP="008E180D">
      <w:pPr>
        <w:pStyle w:val="Zkladntextslovan"/>
        <w:numPr>
          <w:ilvl w:val="0"/>
          <w:numId w:val="0"/>
        </w:numPr>
        <w:ind w:left="340" w:hanging="340"/>
        <w:jc w:val="center"/>
        <w:rPr>
          <w:rFonts w:ascii="Arial" w:hAnsi="Arial" w:cs="Arial"/>
          <w:i/>
          <w:sz w:val="22"/>
          <w:lang w:val="en-GB"/>
        </w:rPr>
      </w:pPr>
    </w:p>
    <w:p w:rsidR="00970538" w:rsidRPr="004C63A1" w:rsidRDefault="00970538" w:rsidP="00866CC1">
      <w:pPr>
        <w:pStyle w:val="Zkladntext"/>
        <w:spacing w:after="0"/>
        <w:rPr>
          <w:rFonts w:ascii="Arial" w:hAnsi="Arial" w:cs="Arial"/>
          <w:b/>
          <w:sz w:val="22"/>
          <w:szCs w:val="22"/>
          <w:lang w:val="en-GB"/>
        </w:rPr>
      </w:pPr>
      <w:r w:rsidRPr="004C63A1">
        <w:rPr>
          <w:rFonts w:ascii="Arial" w:hAnsi="Arial" w:cs="Arial"/>
          <w:sz w:val="22"/>
          <w:szCs w:val="22"/>
          <w:lang w:val="en-GB"/>
        </w:rPr>
        <w:t>1.</w:t>
      </w:r>
      <w:r w:rsidRPr="004C63A1">
        <w:rPr>
          <w:rFonts w:ascii="Arial" w:hAnsi="Arial" w:cs="Arial"/>
          <w:sz w:val="22"/>
          <w:szCs w:val="22"/>
          <w:lang w:val="en-GB"/>
        </w:rPr>
        <w:tab/>
      </w:r>
      <w:r w:rsidRPr="004C63A1">
        <w:rPr>
          <w:rFonts w:ascii="Arial" w:hAnsi="Arial" w:cs="Arial"/>
          <w:b/>
          <w:sz w:val="22"/>
          <w:szCs w:val="22"/>
          <w:lang w:val="en-GB"/>
        </w:rPr>
        <w:t xml:space="preserve">Centrum </w:t>
      </w:r>
      <w:proofErr w:type="spellStart"/>
      <w:r w:rsidRPr="004C63A1">
        <w:rPr>
          <w:rFonts w:ascii="Arial" w:hAnsi="Arial" w:cs="Arial"/>
          <w:b/>
          <w:sz w:val="22"/>
          <w:szCs w:val="22"/>
          <w:lang w:val="en-GB"/>
        </w:rPr>
        <w:t>dopravního</w:t>
      </w:r>
      <w:proofErr w:type="spellEnd"/>
      <w:r w:rsidRPr="004C63A1">
        <w:rPr>
          <w:rFonts w:ascii="Arial" w:hAnsi="Arial" w:cs="Arial"/>
          <w:b/>
          <w:sz w:val="22"/>
          <w:szCs w:val="22"/>
          <w:lang w:val="en-GB"/>
        </w:rPr>
        <w:t xml:space="preserve"> </w:t>
      </w:r>
      <w:proofErr w:type="spellStart"/>
      <w:r w:rsidRPr="004C63A1">
        <w:rPr>
          <w:rFonts w:ascii="Arial" w:hAnsi="Arial" w:cs="Arial"/>
          <w:b/>
          <w:sz w:val="22"/>
          <w:szCs w:val="22"/>
          <w:lang w:val="en-GB"/>
        </w:rPr>
        <w:t>výzkumu</w:t>
      </w:r>
      <w:proofErr w:type="spellEnd"/>
      <w:r w:rsidRPr="004C63A1">
        <w:rPr>
          <w:rFonts w:ascii="Arial" w:hAnsi="Arial" w:cs="Arial"/>
          <w:b/>
          <w:sz w:val="22"/>
          <w:szCs w:val="22"/>
          <w:lang w:val="en-GB"/>
        </w:rPr>
        <w:t xml:space="preserve">, </w:t>
      </w:r>
      <w:proofErr w:type="spellStart"/>
      <w:r w:rsidRPr="004C63A1">
        <w:rPr>
          <w:rFonts w:ascii="Arial" w:hAnsi="Arial" w:cs="Arial"/>
          <w:b/>
          <w:sz w:val="22"/>
          <w:szCs w:val="22"/>
          <w:lang w:val="en-GB"/>
        </w:rPr>
        <w:t>v.v.i</w:t>
      </w:r>
      <w:proofErr w:type="spellEnd"/>
      <w:r w:rsidRPr="004C63A1">
        <w:rPr>
          <w:rFonts w:ascii="Arial" w:hAnsi="Arial" w:cs="Arial"/>
          <w:b/>
          <w:sz w:val="22"/>
          <w:szCs w:val="22"/>
          <w:lang w:val="en-GB"/>
        </w:rPr>
        <w:t>.</w:t>
      </w:r>
    </w:p>
    <w:p w:rsidR="00970538" w:rsidRPr="004C63A1" w:rsidRDefault="00970538" w:rsidP="00866CC1">
      <w:pPr>
        <w:pStyle w:val="Zkladntext"/>
        <w:ind w:firstLine="708"/>
        <w:rPr>
          <w:rFonts w:ascii="Arial" w:hAnsi="Arial" w:cs="Arial"/>
          <w:sz w:val="22"/>
          <w:szCs w:val="22"/>
          <w:lang w:val="en-GB"/>
        </w:rPr>
      </w:pPr>
      <w:r w:rsidRPr="004C63A1">
        <w:rPr>
          <w:rFonts w:ascii="Arial" w:hAnsi="Arial" w:cs="Arial"/>
          <w:bCs/>
          <w:lang w:val="en-GB"/>
        </w:rPr>
        <w:t>Registered seat</w:t>
      </w:r>
      <w:r w:rsidRPr="004C63A1">
        <w:rPr>
          <w:rFonts w:ascii="Arial" w:hAnsi="Arial" w:cs="Arial"/>
          <w:sz w:val="22"/>
          <w:szCs w:val="22"/>
          <w:lang w:val="en-GB"/>
        </w:rPr>
        <w:t>:</w:t>
      </w:r>
      <w:r w:rsidRPr="004C63A1">
        <w:rPr>
          <w:rFonts w:ascii="Arial" w:hAnsi="Arial" w:cs="Arial"/>
          <w:sz w:val="22"/>
          <w:szCs w:val="22"/>
          <w:lang w:val="en-GB"/>
        </w:rPr>
        <w:tab/>
      </w:r>
      <w:r w:rsidRPr="004C63A1">
        <w:rPr>
          <w:rFonts w:ascii="Arial" w:hAnsi="Arial" w:cs="Arial"/>
          <w:sz w:val="22"/>
          <w:szCs w:val="22"/>
          <w:lang w:val="en-GB"/>
        </w:rPr>
        <w:tab/>
      </w:r>
      <w:r w:rsidR="007B76CC" w:rsidRPr="004C63A1">
        <w:rPr>
          <w:rFonts w:ascii="Arial" w:hAnsi="Arial" w:cs="Arial"/>
          <w:sz w:val="22"/>
          <w:szCs w:val="22"/>
          <w:lang w:val="en-GB"/>
        </w:rPr>
        <w:tab/>
      </w:r>
      <w:proofErr w:type="spellStart"/>
      <w:r w:rsidRPr="004C63A1">
        <w:rPr>
          <w:rFonts w:ascii="Arial" w:hAnsi="Arial" w:cs="Arial"/>
          <w:sz w:val="22"/>
          <w:szCs w:val="22"/>
          <w:lang w:val="en-GB"/>
        </w:rPr>
        <w:t>Líšeňská</w:t>
      </w:r>
      <w:proofErr w:type="spellEnd"/>
      <w:r w:rsidRPr="004C63A1">
        <w:rPr>
          <w:rFonts w:ascii="Arial" w:hAnsi="Arial" w:cs="Arial"/>
          <w:sz w:val="22"/>
          <w:szCs w:val="22"/>
          <w:lang w:val="en-GB"/>
        </w:rPr>
        <w:t xml:space="preserve"> 33a, 636 00 Brno</w:t>
      </w:r>
    </w:p>
    <w:p w:rsidR="00970538" w:rsidRPr="004C63A1" w:rsidRDefault="00970538" w:rsidP="00866CC1">
      <w:pPr>
        <w:pStyle w:val="Zkladntext"/>
        <w:ind w:firstLine="708"/>
        <w:rPr>
          <w:rFonts w:ascii="Arial" w:hAnsi="Arial" w:cs="Arial"/>
          <w:sz w:val="22"/>
          <w:szCs w:val="22"/>
          <w:lang w:val="en-GB"/>
        </w:rPr>
      </w:pPr>
      <w:r w:rsidRPr="004C63A1">
        <w:rPr>
          <w:rFonts w:ascii="Arial" w:hAnsi="Arial" w:cs="Arial"/>
          <w:color w:val="000000"/>
          <w:lang w:val="en-GB"/>
        </w:rPr>
        <w:t>Company Identification Number</w:t>
      </w:r>
      <w:r w:rsidRPr="004C63A1">
        <w:rPr>
          <w:rFonts w:ascii="Arial" w:hAnsi="Arial" w:cs="Arial"/>
          <w:sz w:val="22"/>
          <w:szCs w:val="22"/>
          <w:lang w:val="en-GB"/>
        </w:rPr>
        <w:t>: </w:t>
      </w:r>
      <w:r w:rsidRPr="004C63A1">
        <w:rPr>
          <w:rFonts w:ascii="Arial" w:hAnsi="Arial" w:cs="Arial"/>
          <w:sz w:val="22"/>
          <w:szCs w:val="22"/>
          <w:lang w:val="en-GB"/>
        </w:rPr>
        <w:tab/>
        <w:t>44994575</w:t>
      </w:r>
    </w:p>
    <w:p w:rsidR="00970538" w:rsidRPr="004C63A1" w:rsidRDefault="00970538" w:rsidP="00866CC1">
      <w:pPr>
        <w:pStyle w:val="Zkladntext"/>
        <w:ind w:firstLine="708"/>
        <w:rPr>
          <w:rFonts w:ascii="Arial" w:hAnsi="Arial" w:cs="Arial"/>
          <w:sz w:val="22"/>
          <w:szCs w:val="22"/>
          <w:lang w:val="en-GB"/>
        </w:rPr>
      </w:pPr>
      <w:r w:rsidRPr="004C63A1">
        <w:rPr>
          <w:rFonts w:ascii="Arial" w:hAnsi="Arial" w:cs="Arial"/>
          <w:lang w:val="en-GB"/>
        </w:rPr>
        <w:t>Tax Identification Number</w:t>
      </w:r>
      <w:r w:rsidRPr="004C63A1">
        <w:rPr>
          <w:rFonts w:ascii="Arial" w:hAnsi="Arial" w:cs="Arial"/>
          <w:sz w:val="22"/>
          <w:szCs w:val="22"/>
          <w:lang w:val="en-GB"/>
        </w:rPr>
        <w:t>:</w:t>
      </w:r>
      <w:r w:rsidRPr="004C63A1">
        <w:rPr>
          <w:rFonts w:ascii="Arial" w:hAnsi="Arial" w:cs="Arial"/>
          <w:sz w:val="22"/>
          <w:szCs w:val="22"/>
          <w:lang w:val="en-GB"/>
        </w:rPr>
        <w:tab/>
      </w:r>
      <w:r w:rsidRPr="004C63A1">
        <w:rPr>
          <w:rFonts w:ascii="Arial" w:hAnsi="Arial" w:cs="Arial"/>
          <w:sz w:val="22"/>
          <w:szCs w:val="22"/>
          <w:lang w:val="en-GB"/>
        </w:rPr>
        <w:tab/>
        <w:t>CZ44994575</w:t>
      </w:r>
    </w:p>
    <w:p w:rsidR="00970538" w:rsidRPr="004C63A1" w:rsidRDefault="00970538" w:rsidP="00866CC1">
      <w:pPr>
        <w:pStyle w:val="Zkladntext"/>
        <w:ind w:firstLine="708"/>
        <w:rPr>
          <w:rFonts w:ascii="Arial" w:hAnsi="Arial" w:cs="Arial"/>
          <w:sz w:val="22"/>
          <w:szCs w:val="22"/>
          <w:lang w:val="en-GB"/>
        </w:rPr>
      </w:pPr>
      <w:proofErr w:type="spellStart"/>
      <w:r w:rsidRPr="004C63A1">
        <w:rPr>
          <w:rFonts w:ascii="Arial" w:hAnsi="Arial" w:cs="Arial"/>
          <w:sz w:val="22"/>
          <w:szCs w:val="22"/>
          <w:lang w:val="en-GB"/>
        </w:rPr>
        <w:t>Jednající</w:t>
      </w:r>
      <w:proofErr w:type="spellEnd"/>
      <w:r w:rsidRPr="004C63A1">
        <w:rPr>
          <w:rFonts w:ascii="Arial" w:hAnsi="Arial" w:cs="Arial"/>
          <w:sz w:val="22"/>
          <w:szCs w:val="22"/>
          <w:lang w:val="en-GB"/>
        </w:rPr>
        <w:t>:</w:t>
      </w:r>
      <w:r w:rsidRPr="004C63A1">
        <w:rPr>
          <w:rFonts w:ascii="Arial" w:hAnsi="Arial" w:cs="Arial"/>
          <w:sz w:val="22"/>
          <w:szCs w:val="22"/>
          <w:lang w:val="en-GB"/>
        </w:rPr>
        <w:tab/>
      </w:r>
      <w:r w:rsidRPr="004C63A1">
        <w:rPr>
          <w:rFonts w:ascii="Arial" w:hAnsi="Arial" w:cs="Arial"/>
          <w:sz w:val="22"/>
          <w:szCs w:val="22"/>
          <w:lang w:val="en-GB"/>
        </w:rPr>
        <w:tab/>
      </w:r>
      <w:r w:rsidR="007B76CC" w:rsidRPr="004C63A1">
        <w:rPr>
          <w:rFonts w:ascii="Arial" w:hAnsi="Arial" w:cs="Arial"/>
          <w:sz w:val="22"/>
          <w:szCs w:val="22"/>
          <w:lang w:val="en-GB"/>
        </w:rPr>
        <w:tab/>
      </w:r>
      <w:r w:rsidR="007B76CC" w:rsidRPr="004C63A1">
        <w:rPr>
          <w:rFonts w:ascii="Arial" w:hAnsi="Arial" w:cs="Arial"/>
          <w:sz w:val="22"/>
          <w:szCs w:val="22"/>
          <w:lang w:val="en-GB"/>
        </w:rPr>
        <w:tab/>
      </w:r>
      <w:r w:rsidRPr="004C63A1">
        <w:rPr>
          <w:rFonts w:ascii="Arial" w:hAnsi="Arial" w:cs="Arial"/>
          <w:sz w:val="22"/>
          <w:szCs w:val="22"/>
          <w:lang w:val="en-GB"/>
        </w:rPr>
        <w:t xml:space="preserve">prof. </w:t>
      </w:r>
      <w:proofErr w:type="spellStart"/>
      <w:r w:rsidRPr="004C63A1">
        <w:rPr>
          <w:rFonts w:ascii="Arial" w:hAnsi="Arial" w:cs="Arial"/>
          <w:sz w:val="22"/>
          <w:szCs w:val="22"/>
          <w:lang w:val="en-GB"/>
        </w:rPr>
        <w:t>Ing</w:t>
      </w:r>
      <w:proofErr w:type="spellEnd"/>
      <w:r w:rsidRPr="004C63A1">
        <w:rPr>
          <w:rFonts w:ascii="Arial" w:hAnsi="Arial" w:cs="Arial"/>
          <w:sz w:val="22"/>
          <w:szCs w:val="22"/>
          <w:lang w:val="en-GB"/>
        </w:rPr>
        <w:t xml:space="preserve">. </w:t>
      </w:r>
      <w:proofErr w:type="spellStart"/>
      <w:r w:rsidRPr="004C63A1">
        <w:rPr>
          <w:rFonts w:ascii="Arial" w:hAnsi="Arial" w:cs="Arial"/>
          <w:sz w:val="22"/>
          <w:szCs w:val="22"/>
          <w:lang w:val="en-GB"/>
        </w:rPr>
        <w:t>Karel</w:t>
      </w:r>
      <w:proofErr w:type="spellEnd"/>
      <w:r w:rsidRPr="004C63A1">
        <w:rPr>
          <w:rFonts w:ascii="Arial" w:hAnsi="Arial" w:cs="Arial"/>
          <w:sz w:val="22"/>
          <w:szCs w:val="22"/>
          <w:lang w:val="en-GB"/>
        </w:rPr>
        <w:t xml:space="preserve"> </w:t>
      </w:r>
      <w:proofErr w:type="spellStart"/>
      <w:r w:rsidRPr="004C63A1">
        <w:rPr>
          <w:rFonts w:ascii="Arial" w:hAnsi="Arial" w:cs="Arial"/>
          <w:sz w:val="22"/>
          <w:szCs w:val="22"/>
          <w:lang w:val="en-GB"/>
        </w:rPr>
        <w:t>Pospíšil</w:t>
      </w:r>
      <w:proofErr w:type="spellEnd"/>
      <w:r w:rsidRPr="004C63A1">
        <w:rPr>
          <w:rFonts w:ascii="Arial" w:hAnsi="Arial" w:cs="Arial"/>
          <w:sz w:val="22"/>
          <w:szCs w:val="22"/>
          <w:lang w:val="en-GB"/>
        </w:rPr>
        <w:t xml:space="preserve">, Ph.D., MBA, </w:t>
      </w:r>
      <w:proofErr w:type="spellStart"/>
      <w:r w:rsidRPr="004C63A1">
        <w:rPr>
          <w:rFonts w:ascii="Arial" w:hAnsi="Arial" w:cs="Arial"/>
          <w:sz w:val="22"/>
          <w:szCs w:val="22"/>
          <w:lang w:val="en-GB"/>
        </w:rPr>
        <w:t>ředitel</w:t>
      </w:r>
      <w:proofErr w:type="spellEnd"/>
    </w:p>
    <w:p w:rsidR="00970538" w:rsidRPr="004C63A1" w:rsidRDefault="00970538" w:rsidP="00866CC1">
      <w:pPr>
        <w:pStyle w:val="Zkladntext"/>
        <w:ind w:firstLine="708"/>
        <w:rPr>
          <w:rFonts w:ascii="Arial" w:hAnsi="Arial" w:cs="Arial"/>
          <w:sz w:val="22"/>
          <w:szCs w:val="22"/>
          <w:lang w:val="en-GB"/>
        </w:rPr>
      </w:pPr>
      <w:r w:rsidRPr="004C63A1">
        <w:rPr>
          <w:rFonts w:ascii="Arial" w:hAnsi="Arial" w:cs="Arial"/>
          <w:sz w:val="22"/>
          <w:szCs w:val="22"/>
          <w:lang w:val="en-GB"/>
        </w:rPr>
        <w:t>Contact person:</w:t>
      </w:r>
      <w:r w:rsidRPr="004C63A1">
        <w:rPr>
          <w:rFonts w:ascii="Arial" w:hAnsi="Arial" w:cs="Arial"/>
          <w:sz w:val="22"/>
          <w:szCs w:val="22"/>
          <w:lang w:val="en-GB"/>
        </w:rPr>
        <w:tab/>
      </w:r>
      <w:r w:rsidR="007B76CC" w:rsidRPr="004C63A1">
        <w:rPr>
          <w:rFonts w:ascii="Arial" w:hAnsi="Arial" w:cs="Arial"/>
          <w:sz w:val="22"/>
          <w:szCs w:val="22"/>
          <w:lang w:val="en-GB"/>
        </w:rPr>
        <w:tab/>
      </w:r>
      <w:r w:rsidR="007B76CC" w:rsidRPr="004C63A1">
        <w:rPr>
          <w:rFonts w:ascii="Arial" w:hAnsi="Arial" w:cs="Arial"/>
          <w:sz w:val="22"/>
          <w:szCs w:val="22"/>
          <w:lang w:val="en-GB"/>
        </w:rPr>
        <w:tab/>
      </w:r>
      <w:r w:rsidRPr="004C63A1">
        <w:rPr>
          <w:rFonts w:ascii="Arial" w:hAnsi="Arial" w:cs="Arial"/>
          <w:sz w:val="22"/>
          <w:szCs w:val="22"/>
          <w:lang w:val="en-GB"/>
        </w:rPr>
        <w:t xml:space="preserve">Mgr. </w:t>
      </w:r>
      <w:proofErr w:type="spellStart"/>
      <w:r w:rsidRPr="004C63A1">
        <w:rPr>
          <w:rFonts w:ascii="Arial" w:hAnsi="Arial" w:cs="Arial"/>
          <w:sz w:val="22"/>
          <w:szCs w:val="22"/>
          <w:lang w:val="en-GB"/>
        </w:rPr>
        <w:t>Ing</w:t>
      </w:r>
      <w:proofErr w:type="spellEnd"/>
      <w:r w:rsidRPr="004C63A1">
        <w:rPr>
          <w:rFonts w:ascii="Arial" w:hAnsi="Arial" w:cs="Arial"/>
          <w:sz w:val="22"/>
          <w:szCs w:val="22"/>
          <w:lang w:val="en-GB"/>
        </w:rPr>
        <w:t xml:space="preserve">. Petr </w:t>
      </w:r>
      <w:proofErr w:type="spellStart"/>
      <w:r w:rsidRPr="004C63A1">
        <w:rPr>
          <w:rFonts w:ascii="Arial" w:hAnsi="Arial" w:cs="Arial"/>
          <w:sz w:val="22"/>
          <w:szCs w:val="22"/>
          <w:lang w:val="en-GB"/>
        </w:rPr>
        <w:t>Polanský</w:t>
      </w:r>
      <w:proofErr w:type="spellEnd"/>
    </w:p>
    <w:p w:rsidR="00970538" w:rsidRPr="004C63A1" w:rsidRDefault="00970538" w:rsidP="00866CC1">
      <w:pPr>
        <w:pStyle w:val="Zkladntext"/>
        <w:ind w:firstLine="708"/>
        <w:rPr>
          <w:rFonts w:ascii="Arial" w:hAnsi="Arial" w:cs="Arial"/>
          <w:sz w:val="22"/>
          <w:szCs w:val="22"/>
          <w:lang w:val="en-GB"/>
        </w:rPr>
      </w:pPr>
      <w:r w:rsidRPr="004C63A1">
        <w:rPr>
          <w:rFonts w:ascii="Arial" w:hAnsi="Arial" w:cs="Arial"/>
          <w:sz w:val="22"/>
          <w:szCs w:val="22"/>
          <w:lang w:val="en-GB"/>
        </w:rPr>
        <w:t>E-mail:</w:t>
      </w:r>
      <w:r w:rsidRPr="004C63A1">
        <w:rPr>
          <w:rFonts w:ascii="Arial" w:hAnsi="Arial" w:cs="Arial"/>
          <w:sz w:val="22"/>
          <w:szCs w:val="22"/>
          <w:lang w:val="en-GB"/>
        </w:rPr>
        <w:tab/>
      </w:r>
      <w:r w:rsidRPr="004C63A1">
        <w:rPr>
          <w:rFonts w:ascii="Arial" w:hAnsi="Arial" w:cs="Arial"/>
          <w:sz w:val="22"/>
          <w:szCs w:val="22"/>
          <w:lang w:val="en-GB"/>
        </w:rPr>
        <w:tab/>
      </w:r>
      <w:r w:rsidRPr="004C63A1">
        <w:rPr>
          <w:rFonts w:ascii="Arial" w:hAnsi="Arial" w:cs="Arial"/>
          <w:sz w:val="22"/>
          <w:szCs w:val="22"/>
          <w:lang w:val="en-GB"/>
        </w:rPr>
        <w:tab/>
      </w:r>
      <w:r w:rsidR="007B76CC" w:rsidRPr="004C63A1">
        <w:rPr>
          <w:rFonts w:ascii="Arial" w:hAnsi="Arial" w:cs="Arial"/>
          <w:sz w:val="22"/>
          <w:szCs w:val="22"/>
          <w:lang w:val="en-GB"/>
        </w:rPr>
        <w:tab/>
      </w:r>
      <w:r w:rsidR="007B76CC" w:rsidRPr="004C63A1">
        <w:rPr>
          <w:rFonts w:ascii="Arial" w:hAnsi="Arial" w:cs="Arial"/>
          <w:sz w:val="22"/>
          <w:szCs w:val="22"/>
          <w:lang w:val="en-GB"/>
        </w:rPr>
        <w:tab/>
      </w:r>
      <w:r w:rsidRPr="004C63A1">
        <w:rPr>
          <w:rFonts w:ascii="Arial" w:hAnsi="Arial" w:cs="Arial"/>
          <w:sz w:val="22"/>
          <w:szCs w:val="22"/>
          <w:lang w:val="en-GB"/>
        </w:rPr>
        <w:t>petr.polansky@cdv.cz</w:t>
      </w:r>
    </w:p>
    <w:p w:rsidR="00970538" w:rsidRPr="005307C7" w:rsidRDefault="00970538" w:rsidP="00866CC1">
      <w:pPr>
        <w:pStyle w:val="Zkladntext"/>
        <w:ind w:firstLine="708"/>
        <w:rPr>
          <w:rFonts w:ascii="Arial" w:hAnsi="Arial" w:cs="Arial"/>
          <w:sz w:val="22"/>
          <w:szCs w:val="22"/>
          <w:lang w:val="de-AT"/>
        </w:rPr>
      </w:pPr>
      <w:r w:rsidRPr="005307C7">
        <w:rPr>
          <w:rFonts w:ascii="Arial" w:hAnsi="Arial" w:cs="Arial"/>
          <w:bCs/>
          <w:lang w:val="de-AT"/>
        </w:rPr>
        <w:t xml:space="preserve">Bank </w:t>
      </w:r>
      <w:proofErr w:type="spellStart"/>
      <w:r w:rsidRPr="005307C7">
        <w:rPr>
          <w:rFonts w:ascii="Arial" w:hAnsi="Arial" w:cs="Arial"/>
          <w:bCs/>
          <w:lang w:val="de-AT"/>
        </w:rPr>
        <w:t>details</w:t>
      </w:r>
      <w:proofErr w:type="spellEnd"/>
      <w:r w:rsidRPr="005307C7">
        <w:rPr>
          <w:rFonts w:ascii="Arial" w:hAnsi="Arial" w:cs="Arial"/>
          <w:sz w:val="22"/>
          <w:szCs w:val="22"/>
          <w:lang w:val="de-AT"/>
        </w:rPr>
        <w:t xml:space="preserve">:       </w:t>
      </w:r>
      <w:r w:rsidR="007B76CC" w:rsidRPr="005307C7">
        <w:rPr>
          <w:rFonts w:ascii="Arial" w:hAnsi="Arial" w:cs="Arial"/>
          <w:sz w:val="22"/>
          <w:szCs w:val="22"/>
          <w:lang w:val="de-AT"/>
        </w:rPr>
        <w:tab/>
      </w:r>
      <w:r w:rsidR="007B76CC" w:rsidRPr="005307C7">
        <w:rPr>
          <w:rFonts w:ascii="Arial" w:hAnsi="Arial" w:cs="Arial"/>
          <w:sz w:val="22"/>
          <w:szCs w:val="22"/>
          <w:lang w:val="de-AT"/>
        </w:rPr>
        <w:tab/>
      </w:r>
      <w:r w:rsidR="007B76CC" w:rsidRPr="005307C7">
        <w:rPr>
          <w:rFonts w:ascii="Arial" w:hAnsi="Arial" w:cs="Arial"/>
          <w:sz w:val="22"/>
          <w:szCs w:val="22"/>
          <w:lang w:val="de-AT"/>
        </w:rPr>
        <w:tab/>
      </w:r>
      <w:proofErr w:type="spellStart"/>
      <w:r w:rsidRPr="005307C7">
        <w:rPr>
          <w:rFonts w:ascii="Arial" w:hAnsi="Arial" w:cs="Arial"/>
          <w:sz w:val="22"/>
          <w:szCs w:val="22"/>
          <w:lang w:val="de-AT"/>
        </w:rPr>
        <w:t>Komerční</w:t>
      </w:r>
      <w:proofErr w:type="spellEnd"/>
      <w:r w:rsidRPr="005307C7">
        <w:rPr>
          <w:rFonts w:ascii="Arial" w:hAnsi="Arial" w:cs="Arial"/>
          <w:sz w:val="22"/>
          <w:szCs w:val="22"/>
          <w:lang w:val="de-AT"/>
        </w:rPr>
        <w:t xml:space="preserve"> </w:t>
      </w:r>
      <w:proofErr w:type="spellStart"/>
      <w:r w:rsidRPr="005307C7">
        <w:rPr>
          <w:rFonts w:ascii="Arial" w:hAnsi="Arial" w:cs="Arial"/>
          <w:sz w:val="22"/>
          <w:szCs w:val="22"/>
          <w:lang w:val="de-AT"/>
        </w:rPr>
        <w:t>banka</w:t>
      </w:r>
      <w:proofErr w:type="spellEnd"/>
      <w:r w:rsidRPr="005307C7">
        <w:rPr>
          <w:rFonts w:ascii="Arial" w:hAnsi="Arial" w:cs="Arial"/>
          <w:sz w:val="22"/>
          <w:szCs w:val="22"/>
          <w:lang w:val="de-AT"/>
        </w:rPr>
        <w:t xml:space="preserve"> Brno - </w:t>
      </w:r>
      <w:proofErr w:type="spellStart"/>
      <w:r w:rsidRPr="005307C7">
        <w:rPr>
          <w:rFonts w:ascii="Arial" w:hAnsi="Arial" w:cs="Arial"/>
          <w:sz w:val="22"/>
          <w:szCs w:val="22"/>
          <w:lang w:val="de-AT"/>
        </w:rPr>
        <w:t>město</w:t>
      </w:r>
      <w:proofErr w:type="spellEnd"/>
    </w:p>
    <w:p w:rsidR="00970538" w:rsidRPr="004C63A1" w:rsidRDefault="00970538" w:rsidP="00866CC1">
      <w:pPr>
        <w:pStyle w:val="Zkladntext"/>
        <w:ind w:firstLine="708"/>
        <w:rPr>
          <w:rFonts w:ascii="Arial" w:hAnsi="Arial" w:cs="Arial"/>
          <w:sz w:val="22"/>
          <w:szCs w:val="22"/>
          <w:lang w:val="en-GB"/>
        </w:rPr>
      </w:pPr>
      <w:r w:rsidRPr="004C63A1">
        <w:rPr>
          <w:rFonts w:ascii="Arial" w:hAnsi="Arial" w:cs="Arial"/>
          <w:sz w:val="22"/>
          <w:szCs w:val="22"/>
          <w:lang w:val="en-GB"/>
        </w:rPr>
        <w:t xml:space="preserve">Account Number: </w:t>
      </w:r>
      <w:r w:rsidRPr="004C63A1">
        <w:rPr>
          <w:rFonts w:ascii="Arial" w:hAnsi="Arial" w:cs="Arial"/>
          <w:sz w:val="22"/>
          <w:szCs w:val="22"/>
          <w:lang w:val="en-GB"/>
        </w:rPr>
        <w:tab/>
      </w:r>
      <w:r w:rsidRPr="004C63A1">
        <w:rPr>
          <w:rFonts w:ascii="Arial" w:hAnsi="Arial" w:cs="Arial"/>
          <w:sz w:val="22"/>
          <w:szCs w:val="22"/>
          <w:lang w:val="en-GB"/>
        </w:rPr>
        <w:tab/>
      </w:r>
      <w:r w:rsidR="007B76CC" w:rsidRPr="004C63A1">
        <w:rPr>
          <w:rFonts w:ascii="Arial" w:hAnsi="Arial" w:cs="Arial"/>
          <w:sz w:val="22"/>
          <w:szCs w:val="22"/>
          <w:lang w:val="en-GB"/>
        </w:rPr>
        <w:tab/>
      </w:r>
      <w:r w:rsidRPr="004C63A1">
        <w:rPr>
          <w:rFonts w:ascii="Arial" w:hAnsi="Arial" w:cs="Arial"/>
          <w:sz w:val="22"/>
          <w:szCs w:val="22"/>
          <w:lang w:val="en-GB"/>
        </w:rPr>
        <w:t>100736621/0100</w:t>
      </w:r>
    </w:p>
    <w:p w:rsidR="00970538" w:rsidRPr="004C63A1" w:rsidRDefault="00970538" w:rsidP="00866CC1">
      <w:pPr>
        <w:pStyle w:val="Zkladntext"/>
        <w:ind w:left="720"/>
        <w:rPr>
          <w:rFonts w:ascii="Arial" w:hAnsi="Arial" w:cs="Arial"/>
          <w:sz w:val="22"/>
          <w:szCs w:val="22"/>
          <w:lang w:val="en-GB"/>
        </w:rPr>
      </w:pPr>
      <w:proofErr w:type="gramStart"/>
      <w:r w:rsidRPr="004C63A1">
        <w:rPr>
          <w:rFonts w:ascii="Arial" w:hAnsi="Arial" w:cs="Arial"/>
          <w:sz w:val="22"/>
          <w:szCs w:val="22"/>
          <w:lang w:val="en-GB"/>
        </w:rPr>
        <w:t>company</w:t>
      </w:r>
      <w:proofErr w:type="gramEnd"/>
      <w:r w:rsidRPr="004C63A1">
        <w:rPr>
          <w:rFonts w:ascii="Arial" w:hAnsi="Arial" w:cs="Arial"/>
          <w:sz w:val="22"/>
          <w:szCs w:val="22"/>
          <w:lang w:val="en-GB"/>
        </w:rPr>
        <w:t xml:space="preserve"> is registered in the Register of Public Research Institutes established by the Ministry of Education, Youth and Sports </w:t>
      </w:r>
    </w:p>
    <w:p w:rsidR="00970538" w:rsidRPr="004C63A1" w:rsidRDefault="00970538" w:rsidP="00866CC1">
      <w:pPr>
        <w:pStyle w:val="Bezmezer"/>
        <w:spacing w:line="280" w:lineRule="atLeast"/>
        <w:rPr>
          <w:rFonts w:ascii="Arial" w:hAnsi="Arial" w:cs="Arial"/>
          <w:lang w:val="en-GB"/>
        </w:rPr>
      </w:pPr>
      <w:r w:rsidRPr="004C63A1">
        <w:rPr>
          <w:rFonts w:ascii="Arial" w:hAnsi="Arial" w:cs="Arial"/>
          <w:lang w:val="en-GB"/>
        </w:rPr>
        <w:t xml:space="preserve"> (</w:t>
      </w:r>
      <w:proofErr w:type="gramStart"/>
      <w:r w:rsidRPr="004C63A1">
        <w:rPr>
          <w:rFonts w:ascii="Arial" w:hAnsi="Arial" w:cs="Arial"/>
          <w:lang w:val="en-GB"/>
        </w:rPr>
        <w:t>hereinafter</w:t>
      </w:r>
      <w:proofErr w:type="gramEnd"/>
      <w:r w:rsidRPr="004C63A1">
        <w:rPr>
          <w:rFonts w:ascii="Arial" w:hAnsi="Arial" w:cs="Arial"/>
          <w:lang w:val="en-GB"/>
        </w:rPr>
        <w:t xml:space="preserve"> referred to as “</w:t>
      </w:r>
      <w:r w:rsidRPr="004C63A1">
        <w:rPr>
          <w:rFonts w:ascii="Arial" w:hAnsi="Arial" w:cs="Arial"/>
          <w:b/>
          <w:lang w:val="en-GB"/>
        </w:rPr>
        <w:t>Principal”</w:t>
      </w:r>
      <w:r w:rsidRPr="004C63A1">
        <w:rPr>
          <w:rFonts w:ascii="Arial" w:hAnsi="Arial" w:cs="Arial"/>
          <w:lang w:val="en-GB"/>
        </w:rPr>
        <w:t>)</w:t>
      </w:r>
    </w:p>
    <w:p w:rsidR="00970538" w:rsidRPr="004C63A1" w:rsidRDefault="00970538" w:rsidP="008E180D">
      <w:pPr>
        <w:pStyle w:val="Zkladntext"/>
        <w:rPr>
          <w:rFonts w:ascii="Arial" w:hAnsi="Arial" w:cs="Arial"/>
          <w:sz w:val="22"/>
          <w:szCs w:val="22"/>
          <w:lang w:val="en-GB"/>
        </w:rPr>
      </w:pPr>
    </w:p>
    <w:p w:rsidR="00970538" w:rsidRPr="004C63A1" w:rsidRDefault="00970538" w:rsidP="00866CC1">
      <w:pPr>
        <w:pStyle w:val="Bezmezer"/>
        <w:spacing w:line="280" w:lineRule="atLeast"/>
        <w:jc w:val="both"/>
        <w:rPr>
          <w:rFonts w:ascii="Arial" w:hAnsi="Arial" w:cs="Arial"/>
          <w:lang w:val="en-GB"/>
        </w:rPr>
      </w:pPr>
      <w:r w:rsidRPr="004C63A1">
        <w:rPr>
          <w:rFonts w:ascii="Arial" w:hAnsi="Arial" w:cs="Arial"/>
          <w:lang w:val="en-GB"/>
        </w:rPr>
        <w:t>2.</w:t>
      </w:r>
      <w:r w:rsidRPr="004C63A1">
        <w:rPr>
          <w:rFonts w:ascii="Arial" w:hAnsi="Arial" w:cs="Arial"/>
          <w:lang w:val="en-GB"/>
        </w:rPr>
        <w:tab/>
        <w:t>Company Title</w:t>
      </w:r>
      <w:proofErr w:type="gramStart"/>
      <w:r w:rsidRPr="004C63A1">
        <w:rPr>
          <w:rFonts w:ascii="Arial" w:hAnsi="Arial" w:cs="Arial"/>
          <w:lang w:val="en-GB"/>
        </w:rPr>
        <w:t>:</w:t>
      </w:r>
      <w:r w:rsidRPr="004C63A1">
        <w:rPr>
          <w:rFonts w:ascii="Arial" w:hAnsi="Arial" w:cs="Arial"/>
          <w:lang w:val="en-GB"/>
        </w:rPr>
        <w:tab/>
      </w:r>
      <w:r w:rsidR="00FE2CB7" w:rsidRPr="004C63A1">
        <w:rPr>
          <w:rFonts w:ascii="Arial" w:hAnsi="Arial" w:cs="Arial"/>
          <w:lang w:val="en-GB"/>
        </w:rPr>
        <w:tab/>
      </w:r>
      <w:r w:rsidR="00FE2CB7" w:rsidRPr="004C63A1">
        <w:rPr>
          <w:rFonts w:ascii="Arial" w:hAnsi="Arial" w:cs="Arial"/>
          <w:lang w:val="en-GB"/>
        </w:rPr>
        <w:tab/>
      </w:r>
      <w:r w:rsidRPr="004C63A1">
        <w:rPr>
          <w:rFonts w:ascii="Arial" w:hAnsi="Arial" w:cs="Arial"/>
          <w:lang w:val="en-GB"/>
        </w:rPr>
        <w:t>…………………..</w:t>
      </w:r>
      <w:proofErr w:type="gramEnd"/>
    </w:p>
    <w:p w:rsidR="00970538" w:rsidRPr="004C63A1" w:rsidRDefault="00970538" w:rsidP="00866CC1">
      <w:pPr>
        <w:pStyle w:val="Bezmezer"/>
        <w:spacing w:line="280" w:lineRule="atLeast"/>
        <w:ind w:left="708"/>
        <w:jc w:val="both"/>
        <w:rPr>
          <w:rFonts w:ascii="Arial" w:hAnsi="Arial" w:cs="Arial"/>
          <w:lang w:val="en-GB"/>
        </w:rPr>
      </w:pPr>
      <w:r w:rsidRPr="004C63A1">
        <w:rPr>
          <w:rFonts w:ascii="Arial" w:hAnsi="Arial" w:cs="Arial"/>
          <w:bCs/>
          <w:lang w:val="en-GB"/>
        </w:rPr>
        <w:t>Registered seat</w:t>
      </w:r>
      <w:proofErr w:type="gramStart"/>
      <w:r w:rsidRPr="004C63A1">
        <w:rPr>
          <w:rFonts w:ascii="Arial" w:hAnsi="Arial" w:cs="Arial"/>
          <w:lang w:val="en-GB"/>
        </w:rPr>
        <w:t>:</w:t>
      </w:r>
      <w:r w:rsidRPr="004C63A1">
        <w:rPr>
          <w:rFonts w:ascii="Arial" w:hAnsi="Arial" w:cs="Arial"/>
          <w:lang w:val="en-GB"/>
        </w:rPr>
        <w:tab/>
      </w:r>
      <w:r w:rsidRPr="004C63A1">
        <w:rPr>
          <w:rFonts w:ascii="Arial" w:hAnsi="Arial" w:cs="Arial"/>
          <w:lang w:val="en-GB"/>
        </w:rPr>
        <w:tab/>
      </w:r>
      <w:r w:rsidRPr="004C63A1">
        <w:rPr>
          <w:rFonts w:ascii="Arial" w:hAnsi="Arial" w:cs="Arial"/>
          <w:lang w:val="en-GB"/>
        </w:rPr>
        <w:tab/>
        <w:t>…………………..</w:t>
      </w:r>
      <w:proofErr w:type="gramEnd"/>
    </w:p>
    <w:p w:rsidR="00970538" w:rsidRPr="004C63A1" w:rsidRDefault="00970538" w:rsidP="00866CC1">
      <w:pPr>
        <w:pStyle w:val="Bezmezer"/>
        <w:spacing w:line="280" w:lineRule="atLeast"/>
        <w:ind w:left="708"/>
        <w:jc w:val="both"/>
        <w:rPr>
          <w:rFonts w:ascii="Arial" w:hAnsi="Arial" w:cs="Arial"/>
          <w:lang w:val="en-GB"/>
        </w:rPr>
      </w:pPr>
      <w:r w:rsidRPr="004C63A1">
        <w:rPr>
          <w:rFonts w:ascii="Arial" w:hAnsi="Arial" w:cs="Arial"/>
          <w:color w:val="000000"/>
          <w:lang w:val="en-GB"/>
        </w:rPr>
        <w:t>Company Identification Number</w:t>
      </w:r>
      <w:proofErr w:type="gramStart"/>
      <w:r w:rsidRPr="004C63A1">
        <w:rPr>
          <w:rFonts w:ascii="Arial" w:hAnsi="Arial" w:cs="Arial"/>
          <w:lang w:val="en-GB"/>
        </w:rPr>
        <w:t>:</w:t>
      </w:r>
      <w:r w:rsidRPr="004C63A1">
        <w:rPr>
          <w:rFonts w:ascii="Arial" w:hAnsi="Arial" w:cs="Arial"/>
          <w:lang w:val="en-GB"/>
        </w:rPr>
        <w:tab/>
        <w:t>…………………..</w:t>
      </w:r>
      <w:proofErr w:type="gramEnd"/>
    </w:p>
    <w:p w:rsidR="00970538" w:rsidRPr="004C63A1" w:rsidRDefault="00970538" w:rsidP="00866CC1">
      <w:pPr>
        <w:pStyle w:val="Bezmezer"/>
        <w:spacing w:line="280" w:lineRule="atLeast"/>
        <w:ind w:left="708"/>
        <w:jc w:val="both"/>
        <w:rPr>
          <w:rFonts w:ascii="Arial" w:hAnsi="Arial" w:cs="Arial"/>
          <w:lang w:val="en-GB"/>
        </w:rPr>
      </w:pPr>
      <w:r w:rsidRPr="004C63A1">
        <w:rPr>
          <w:rFonts w:ascii="Arial" w:hAnsi="Arial" w:cs="Arial"/>
          <w:lang w:val="en-GB"/>
        </w:rPr>
        <w:t>Tax Identification Number</w:t>
      </w:r>
      <w:proofErr w:type="gramStart"/>
      <w:r w:rsidRPr="004C63A1">
        <w:rPr>
          <w:rFonts w:ascii="Arial" w:hAnsi="Arial" w:cs="Arial"/>
          <w:lang w:val="en-GB"/>
        </w:rPr>
        <w:t>:</w:t>
      </w:r>
      <w:r w:rsidRPr="004C63A1">
        <w:rPr>
          <w:rFonts w:ascii="Arial" w:hAnsi="Arial" w:cs="Arial"/>
          <w:lang w:val="en-GB"/>
        </w:rPr>
        <w:tab/>
      </w:r>
      <w:r w:rsidRPr="004C63A1">
        <w:rPr>
          <w:rFonts w:ascii="Arial" w:hAnsi="Arial" w:cs="Arial"/>
          <w:lang w:val="en-GB"/>
        </w:rPr>
        <w:tab/>
        <w:t>…………………..</w:t>
      </w:r>
      <w:proofErr w:type="gramEnd"/>
    </w:p>
    <w:p w:rsidR="00970538" w:rsidRPr="004C63A1" w:rsidRDefault="00970538" w:rsidP="00866CC1">
      <w:pPr>
        <w:pStyle w:val="Bezmezer"/>
        <w:spacing w:line="280" w:lineRule="atLeast"/>
        <w:ind w:left="708"/>
        <w:rPr>
          <w:rFonts w:ascii="Arial" w:hAnsi="Arial" w:cs="Arial"/>
          <w:bCs/>
          <w:lang w:val="en-GB"/>
        </w:rPr>
      </w:pPr>
      <w:r w:rsidRPr="004C63A1">
        <w:rPr>
          <w:rFonts w:ascii="Arial" w:hAnsi="Arial" w:cs="Arial"/>
          <w:bCs/>
          <w:lang w:val="en-GB"/>
        </w:rPr>
        <w:t>Authorized person</w:t>
      </w:r>
      <w:proofErr w:type="gramStart"/>
      <w:r w:rsidRPr="004C63A1">
        <w:rPr>
          <w:rFonts w:ascii="Arial" w:hAnsi="Arial" w:cs="Arial"/>
          <w:bCs/>
          <w:lang w:val="en-GB"/>
        </w:rPr>
        <w:t>:</w:t>
      </w:r>
      <w:r w:rsidRPr="004C63A1">
        <w:rPr>
          <w:rFonts w:ascii="Arial" w:hAnsi="Arial" w:cs="Arial"/>
          <w:bCs/>
          <w:lang w:val="en-GB"/>
        </w:rPr>
        <w:tab/>
      </w:r>
      <w:r w:rsidRPr="004C63A1">
        <w:rPr>
          <w:rFonts w:ascii="Arial" w:hAnsi="Arial" w:cs="Arial"/>
          <w:bCs/>
          <w:lang w:val="en-GB"/>
        </w:rPr>
        <w:tab/>
      </w:r>
      <w:r w:rsidR="00FE2CB7" w:rsidRPr="004C63A1">
        <w:rPr>
          <w:rFonts w:ascii="Arial" w:hAnsi="Arial" w:cs="Arial"/>
          <w:bCs/>
          <w:lang w:val="en-GB"/>
        </w:rPr>
        <w:tab/>
      </w:r>
      <w:r w:rsidRPr="004C63A1">
        <w:rPr>
          <w:rFonts w:ascii="Arial" w:hAnsi="Arial" w:cs="Arial"/>
          <w:lang w:val="en-GB"/>
        </w:rPr>
        <w:t>…………………..</w:t>
      </w:r>
      <w:proofErr w:type="gramEnd"/>
    </w:p>
    <w:p w:rsidR="00970538" w:rsidRPr="004C63A1" w:rsidRDefault="00970538" w:rsidP="00866CC1">
      <w:pPr>
        <w:pStyle w:val="Bezmezer"/>
        <w:spacing w:line="280" w:lineRule="atLeast"/>
        <w:ind w:left="708"/>
        <w:rPr>
          <w:rFonts w:ascii="Arial" w:hAnsi="Arial" w:cs="Arial"/>
          <w:bCs/>
          <w:lang w:val="en-GB"/>
        </w:rPr>
      </w:pPr>
      <w:r w:rsidRPr="004C63A1">
        <w:rPr>
          <w:rFonts w:ascii="Arial" w:hAnsi="Arial" w:cs="Arial"/>
          <w:bCs/>
          <w:lang w:val="en-GB"/>
        </w:rPr>
        <w:t>Bank details</w:t>
      </w:r>
      <w:proofErr w:type="gramStart"/>
      <w:r w:rsidRPr="004C63A1">
        <w:rPr>
          <w:rFonts w:ascii="Arial" w:hAnsi="Arial" w:cs="Arial"/>
          <w:bCs/>
          <w:lang w:val="en-GB"/>
        </w:rPr>
        <w:t xml:space="preserve">: </w:t>
      </w:r>
      <w:r w:rsidRPr="004C63A1">
        <w:rPr>
          <w:rFonts w:ascii="Arial" w:hAnsi="Arial" w:cs="Arial"/>
          <w:bCs/>
          <w:lang w:val="en-GB"/>
        </w:rPr>
        <w:tab/>
      </w:r>
      <w:r w:rsidR="00FE2CB7" w:rsidRPr="004C63A1">
        <w:rPr>
          <w:rFonts w:ascii="Arial" w:hAnsi="Arial" w:cs="Arial"/>
          <w:bCs/>
          <w:lang w:val="en-GB"/>
        </w:rPr>
        <w:tab/>
      </w:r>
      <w:r w:rsidR="00FE2CB7" w:rsidRPr="004C63A1">
        <w:rPr>
          <w:rFonts w:ascii="Arial" w:hAnsi="Arial" w:cs="Arial"/>
          <w:bCs/>
          <w:lang w:val="en-GB"/>
        </w:rPr>
        <w:tab/>
      </w:r>
      <w:r w:rsidR="00FE2CB7" w:rsidRPr="004C63A1">
        <w:rPr>
          <w:rFonts w:ascii="Arial" w:hAnsi="Arial" w:cs="Arial"/>
          <w:bCs/>
          <w:lang w:val="en-GB"/>
        </w:rPr>
        <w:tab/>
      </w:r>
      <w:r w:rsidRPr="004C63A1">
        <w:rPr>
          <w:rFonts w:ascii="Arial" w:hAnsi="Arial" w:cs="Arial"/>
          <w:lang w:val="en-GB"/>
        </w:rPr>
        <w:t>…………………..</w:t>
      </w:r>
      <w:proofErr w:type="gramEnd"/>
    </w:p>
    <w:p w:rsidR="00970538" w:rsidRPr="004C63A1" w:rsidRDefault="00970538" w:rsidP="00866CC1">
      <w:pPr>
        <w:pStyle w:val="Bezmezer"/>
        <w:spacing w:line="280" w:lineRule="atLeast"/>
        <w:ind w:left="708"/>
        <w:rPr>
          <w:rFonts w:ascii="Arial" w:hAnsi="Arial" w:cs="Arial"/>
          <w:bCs/>
          <w:lang w:val="en-GB"/>
        </w:rPr>
      </w:pPr>
      <w:r w:rsidRPr="004C63A1">
        <w:rPr>
          <w:rFonts w:ascii="Arial" w:hAnsi="Arial" w:cs="Arial"/>
          <w:lang w:val="en-GB"/>
        </w:rPr>
        <w:t>Account Number</w:t>
      </w:r>
      <w:proofErr w:type="gramStart"/>
      <w:r w:rsidRPr="004C63A1">
        <w:rPr>
          <w:rFonts w:ascii="Arial" w:hAnsi="Arial" w:cs="Arial"/>
          <w:bCs/>
          <w:lang w:val="en-GB"/>
        </w:rPr>
        <w:t xml:space="preserve">: </w:t>
      </w:r>
      <w:r w:rsidRPr="004C63A1">
        <w:rPr>
          <w:rFonts w:ascii="Arial" w:hAnsi="Arial" w:cs="Arial"/>
          <w:bCs/>
          <w:lang w:val="en-GB"/>
        </w:rPr>
        <w:tab/>
      </w:r>
      <w:r w:rsidRPr="004C63A1">
        <w:rPr>
          <w:rFonts w:ascii="Arial" w:hAnsi="Arial" w:cs="Arial"/>
          <w:bCs/>
          <w:lang w:val="en-GB"/>
        </w:rPr>
        <w:tab/>
      </w:r>
      <w:r w:rsidR="00FE2CB7" w:rsidRPr="004C63A1">
        <w:rPr>
          <w:rFonts w:ascii="Arial" w:hAnsi="Arial" w:cs="Arial"/>
          <w:bCs/>
          <w:lang w:val="en-GB"/>
        </w:rPr>
        <w:tab/>
      </w:r>
      <w:r w:rsidRPr="004C63A1">
        <w:rPr>
          <w:rFonts w:ascii="Arial" w:hAnsi="Arial" w:cs="Arial"/>
          <w:lang w:val="en-GB"/>
        </w:rPr>
        <w:t>…………………..</w:t>
      </w:r>
      <w:proofErr w:type="gramEnd"/>
    </w:p>
    <w:p w:rsidR="00970538" w:rsidRPr="004C63A1" w:rsidRDefault="00970538" w:rsidP="00866CC1">
      <w:pPr>
        <w:pStyle w:val="Bezmezer"/>
        <w:spacing w:line="280" w:lineRule="atLeast"/>
        <w:ind w:left="708"/>
        <w:jc w:val="both"/>
        <w:rPr>
          <w:rFonts w:ascii="Arial" w:hAnsi="Arial" w:cs="Arial"/>
          <w:lang w:val="en-GB"/>
        </w:rPr>
      </w:pPr>
      <w:r w:rsidRPr="004C63A1">
        <w:rPr>
          <w:rFonts w:ascii="Arial" w:hAnsi="Arial" w:cs="Arial"/>
          <w:lang w:val="en-GB"/>
        </w:rPr>
        <w:t xml:space="preserve">Information on the registration in Commercial Register or a similar register (if Contractor is registered there) </w:t>
      </w:r>
      <w:r w:rsidRPr="004C63A1">
        <w:rPr>
          <w:rFonts w:ascii="Arial" w:hAnsi="Arial" w:cs="Arial"/>
          <w:lang w:val="en-GB"/>
        </w:rPr>
        <w:tab/>
        <w:t>…………………..</w:t>
      </w:r>
    </w:p>
    <w:p w:rsidR="00970538" w:rsidRPr="004C63A1" w:rsidRDefault="00970538" w:rsidP="00866CC1">
      <w:pPr>
        <w:pStyle w:val="Bezmezer"/>
        <w:spacing w:line="280" w:lineRule="atLeast"/>
        <w:ind w:left="708"/>
        <w:rPr>
          <w:rFonts w:ascii="Arial" w:hAnsi="Arial" w:cs="Arial"/>
          <w:bCs/>
          <w:lang w:val="en-GB"/>
        </w:rPr>
      </w:pPr>
      <w:r w:rsidRPr="004C63A1">
        <w:rPr>
          <w:rFonts w:ascii="Arial" w:hAnsi="Arial" w:cs="Arial"/>
          <w:lang w:val="en-GB"/>
        </w:rPr>
        <w:t>Contact persons</w:t>
      </w:r>
      <w:proofErr w:type="gramStart"/>
      <w:r w:rsidRPr="004C63A1">
        <w:rPr>
          <w:rFonts w:ascii="Arial" w:hAnsi="Arial" w:cs="Arial"/>
          <w:bCs/>
          <w:lang w:val="en-GB"/>
        </w:rPr>
        <w:t>:</w:t>
      </w:r>
      <w:r w:rsidRPr="004C63A1">
        <w:rPr>
          <w:rFonts w:ascii="Arial" w:hAnsi="Arial" w:cs="Arial"/>
          <w:bCs/>
          <w:lang w:val="en-GB"/>
        </w:rPr>
        <w:tab/>
      </w:r>
      <w:r w:rsidR="00FE2CB7" w:rsidRPr="004C63A1">
        <w:rPr>
          <w:rFonts w:ascii="Arial" w:hAnsi="Arial" w:cs="Arial"/>
          <w:bCs/>
          <w:lang w:val="en-GB"/>
        </w:rPr>
        <w:tab/>
      </w:r>
      <w:r w:rsidR="00FE2CB7" w:rsidRPr="004C63A1">
        <w:rPr>
          <w:rFonts w:ascii="Arial" w:hAnsi="Arial" w:cs="Arial"/>
          <w:bCs/>
          <w:lang w:val="en-GB"/>
        </w:rPr>
        <w:tab/>
      </w:r>
      <w:r w:rsidRPr="004C63A1">
        <w:rPr>
          <w:rFonts w:ascii="Arial" w:hAnsi="Arial" w:cs="Arial"/>
          <w:lang w:val="en-GB"/>
        </w:rPr>
        <w:t>…………………..</w:t>
      </w:r>
      <w:proofErr w:type="gramEnd"/>
    </w:p>
    <w:p w:rsidR="00970538" w:rsidRPr="004C63A1" w:rsidRDefault="00970538" w:rsidP="00866CC1">
      <w:pPr>
        <w:pStyle w:val="Bezmezer"/>
        <w:spacing w:line="280" w:lineRule="atLeast"/>
        <w:ind w:left="708"/>
        <w:rPr>
          <w:rFonts w:ascii="Arial" w:hAnsi="Arial" w:cs="Arial"/>
          <w:bCs/>
          <w:highlight w:val="yellow"/>
          <w:lang w:val="en-GB"/>
        </w:rPr>
      </w:pPr>
    </w:p>
    <w:p w:rsidR="00970538" w:rsidRPr="004C63A1" w:rsidRDefault="00970538" w:rsidP="00FF723F">
      <w:pPr>
        <w:pStyle w:val="Zkladntext"/>
        <w:spacing w:after="0"/>
        <w:rPr>
          <w:rFonts w:ascii="Arial" w:hAnsi="Arial" w:cs="Arial"/>
          <w:sz w:val="22"/>
          <w:szCs w:val="22"/>
          <w:lang w:val="en-GB"/>
        </w:rPr>
      </w:pPr>
      <w:r w:rsidRPr="004C63A1">
        <w:rPr>
          <w:rFonts w:ascii="Arial" w:hAnsi="Arial" w:cs="Arial"/>
          <w:sz w:val="22"/>
          <w:szCs w:val="22"/>
          <w:lang w:val="en-GB"/>
        </w:rPr>
        <w:t xml:space="preserve"> (hereinafter referred to </w:t>
      </w:r>
      <w:proofErr w:type="gramStart"/>
      <w:r w:rsidRPr="004C63A1">
        <w:rPr>
          <w:rFonts w:ascii="Arial" w:hAnsi="Arial" w:cs="Arial"/>
          <w:sz w:val="22"/>
          <w:szCs w:val="22"/>
          <w:lang w:val="en-GB"/>
        </w:rPr>
        <w:t>as ”</w:t>
      </w:r>
      <w:proofErr w:type="gramEnd"/>
      <w:r w:rsidRPr="004C63A1">
        <w:rPr>
          <w:rFonts w:ascii="Arial" w:hAnsi="Arial" w:cs="Arial"/>
          <w:b/>
          <w:sz w:val="22"/>
          <w:szCs w:val="22"/>
          <w:lang w:val="en-GB"/>
        </w:rPr>
        <w:t>Contractor”</w:t>
      </w:r>
      <w:r w:rsidRPr="004C63A1">
        <w:rPr>
          <w:rFonts w:ascii="Arial" w:hAnsi="Arial" w:cs="Arial"/>
          <w:sz w:val="22"/>
          <w:szCs w:val="22"/>
          <w:lang w:val="en-GB"/>
        </w:rPr>
        <w:t>)</w:t>
      </w:r>
    </w:p>
    <w:p w:rsidR="00970538" w:rsidRPr="004C63A1" w:rsidRDefault="00970538" w:rsidP="00866CC1">
      <w:pPr>
        <w:pStyle w:val="Zkladntext"/>
        <w:spacing w:after="0"/>
        <w:ind w:left="708"/>
        <w:rPr>
          <w:rFonts w:ascii="Arial" w:hAnsi="Arial" w:cs="Arial"/>
          <w:sz w:val="22"/>
          <w:szCs w:val="22"/>
          <w:lang w:val="en-GB"/>
        </w:rPr>
      </w:pPr>
    </w:p>
    <w:p w:rsidR="00970538" w:rsidRPr="004C63A1" w:rsidRDefault="00970538" w:rsidP="008E180D">
      <w:pPr>
        <w:pStyle w:val="Zkladntextslovan"/>
        <w:numPr>
          <w:ilvl w:val="0"/>
          <w:numId w:val="0"/>
        </w:numPr>
        <w:spacing w:after="0"/>
        <w:ind w:left="340" w:hanging="340"/>
        <w:jc w:val="center"/>
        <w:rPr>
          <w:rFonts w:ascii="Arial" w:hAnsi="Arial" w:cs="Arial"/>
          <w:b/>
          <w:sz w:val="22"/>
          <w:lang w:val="en-GB"/>
        </w:rPr>
      </w:pPr>
    </w:p>
    <w:p w:rsidR="00970538" w:rsidRPr="004C63A1" w:rsidRDefault="00970538" w:rsidP="00FF723F">
      <w:pPr>
        <w:pStyle w:val="Zkladntextslovan"/>
        <w:numPr>
          <w:ilvl w:val="0"/>
          <w:numId w:val="0"/>
        </w:numPr>
        <w:spacing w:after="0"/>
        <w:ind w:left="340" w:hanging="340"/>
        <w:rPr>
          <w:rFonts w:ascii="Arial" w:hAnsi="Arial" w:cs="Arial"/>
          <w:sz w:val="22"/>
          <w:u w:val="single"/>
          <w:lang w:val="en-GB"/>
        </w:rPr>
      </w:pPr>
      <w:proofErr w:type="gramStart"/>
      <w:r w:rsidRPr="004C63A1">
        <w:rPr>
          <w:rFonts w:ascii="Arial" w:hAnsi="Arial" w:cs="Arial"/>
          <w:sz w:val="22"/>
          <w:lang w:val="en-GB"/>
        </w:rPr>
        <w:t>agreed</w:t>
      </w:r>
      <w:proofErr w:type="gramEnd"/>
      <w:r w:rsidRPr="004C63A1">
        <w:rPr>
          <w:rFonts w:ascii="Arial" w:hAnsi="Arial" w:cs="Arial"/>
          <w:sz w:val="22"/>
          <w:lang w:val="en-GB"/>
        </w:rPr>
        <w:t xml:space="preserve"> to conclude the contract for work specified below.</w:t>
      </w:r>
    </w:p>
    <w:p w:rsidR="00970538" w:rsidRPr="004C63A1" w:rsidRDefault="00970538" w:rsidP="008E180D">
      <w:pPr>
        <w:pStyle w:val="Zkladntextslovan"/>
        <w:numPr>
          <w:ilvl w:val="0"/>
          <w:numId w:val="0"/>
        </w:numPr>
        <w:spacing w:after="0"/>
        <w:ind w:left="340" w:hanging="340"/>
        <w:jc w:val="center"/>
        <w:rPr>
          <w:rFonts w:ascii="Arial" w:hAnsi="Arial" w:cs="Arial"/>
          <w:b/>
          <w:sz w:val="22"/>
          <w:lang w:val="en-GB"/>
        </w:rPr>
      </w:pPr>
    </w:p>
    <w:p w:rsidR="00970538" w:rsidRPr="004C63A1" w:rsidRDefault="00970538" w:rsidP="008E180D">
      <w:pPr>
        <w:pStyle w:val="Zkladntextslovan"/>
        <w:numPr>
          <w:ilvl w:val="0"/>
          <w:numId w:val="0"/>
        </w:numPr>
        <w:spacing w:after="0"/>
        <w:ind w:left="340" w:hanging="340"/>
        <w:jc w:val="center"/>
        <w:rPr>
          <w:rFonts w:ascii="Arial" w:hAnsi="Arial" w:cs="Arial"/>
          <w:b/>
          <w:sz w:val="22"/>
          <w:lang w:val="en-GB"/>
        </w:rPr>
      </w:pPr>
      <w:r w:rsidRPr="004C63A1">
        <w:rPr>
          <w:rFonts w:ascii="Arial" w:hAnsi="Arial" w:cs="Arial"/>
          <w:b/>
          <w:sz w:val="22"/>
          <w:lang w:val="en-GB"/>
        </w:rPr>
        <w:lastRenderedPageBreak/>
        <w:t>Section II.</w:t>
      </w:r>
    </w:p>
    <w:p w:rsidR="00970538" w:rsidRPr="004C63A1" w:rsidRDefault="00970538" w:rsidP="008E180D">
      <w:pPr>
        <w:pStyle w:val="Nadpis1"/>
        <w:keepNext w:val="0"/>
        <w:jc w:val="center"/>
        <w:rPr>
          <w:rFonts w:ascii="Arial" w:hAnsi="Arial" w:cs="Arial"/>
          <w:b w:val="0"/>
          <w:i/>
          <w:sz w:val="22"/>
          <w:szCs w:val="22"/>
          <w:lang w:val="en-GB"/>
        </w:rPr>
      </w:pPr>
      <w:r w:rsidRPr="004C63A1">
        <w:rPr>
          <w:rFonts w:ascii="Arial" w:hAnsi="Arial" w:cs="Arial"/>
          <w:b w:val="0"/>
          <w:i/>
          <w:sz w:val="22"/>
          <w:szCs w:val="22"/>
          <w:lang w:val="en-GB"/>
        </w:rPr>
        <w:t>Preamble</w:t>
      </w:r>
    </w:p>
    <w:p w:rsidR="00970538" w:rsidRPr="004C63A1" w:rsidRDefault="00970538" w:rsidP="002544EE">
      <w:pPr>
        <w:rPr>
          <w:rFonts w:ascii="Arial" w:hAnsi="Arial" w:cs="Arial"/>
          <w:sz w:val="22"/>
          <w:szCs w:val="22"/>
          <w:lang w:val="en-GB"/>
        </w:rPr>
      </w:pPr>
    </w:p>
    <w:p w:rsidR="00970538" w:rsidRPr="004C63A1" w:rsidRDefault="00970538" w:rsidP="007A2D94">
      <w:pPr>
        <w:pStyle w:val="Bezmezer"/>
        <w:numPr>
          <w:ilvl w:val="0"/>
          <w:numId w:val="3"/>
        </w:numPr>
        <w:tabs>
          <w:tab w:val="num" w:pos="1800"/>
        </w:tabs>
        <w:spacing w:after="120" w:line="280" w:lineRule="atLeast"/>
        <w:jc w:val="both"/>
        <w:rPr>
          <w:rFonts w:ascii="Arial" w:hAnsi="Arial" w:cs="Arial"/>
          <w:lang w:val="en-GB"/>
        </w:rPr>
      </w:pPr>
      <w:r w:rsidRPr="004C63A1">
        <w:rPr>
          <w:rFonts w:ascii="Arial" w:hAnsi="Arial" w:cs="Arial"/>
          <w:lang w:val="en-GB"/>
        </w:rPr>
        <w:t xml:space="preserve">Principal is Contracting Authority of tender </w:t>
      </w:r>
      <w:r w:rsidRPr="004C63A1">
        <w:rPr>
          <w:rFonts w:ascii="Arial" w:hAnsi="Arial" w:cs="Arial"/>
          <w:b/>
          <w:bCs/>
          <w:lang w:val="en-GB"/>
        </w:rPr>
        <w:t>“</w:t>
      </w:r>
      <w:r w:rsidRPr="004C63A1">
        <w:rPr>
          <w:rFonts w:ascii="Arial" w:hAnsi="Arial" w:cs="Arial"/>
          <w:b/>
          <w:lang w:val="en-GB"/>
        </w:rPr>
        <w:t xml:space="preserve">VR </w:t>
      </w:r>
      <w:del w:id="0" w:author="Dolecek" w:date="2014-08-12T08:53:00Z">
        <w:r w:rsidRPr="004C63A1" w:rsidDel="00825FFA">
          <w:rPr>
            <w:rFonts w:ascii="Arial" w:hAnsi="Arial" w:cs="Arial"/>
            <w:b/>
            <w:lang w:val="en-GB"/>
          </w:rPr>
          <w:delText>67</w:delText>
        </w:r>
        <w:r w:rsidR="004C58D3" w:rsidRPr="004C63A1" w:rsidDel="00825FFA">
          <w:rPr>
            <w:rFonts w:ascii="Arial" w:hAnsi="Arial" w:cs="Arial"/>
            <w:b/>
            <w:lang w:val="en-GB"/>
          </w:rPr>
          <w:delText>A</w:delText>
        </w:r>
      </w:del>
      <w:ins w:id="1" w:author="Dolecek" w:date="2014-08-12T08:53:00Z">
        <w:r w:rsidR="00825FFA">
          <w:rPr>
            <w:rFonts w:ascii="Arial" w:hAnsi="Arial" w:cs="Arial"/>
            <w:b/>
            <w:lang w:val="en-GB"/>
          </w:rPr>
          <w:t>67B</w:t>
        </w:r>
      </w:ins>
      <w:r w:rsidRPr="004C63A1">
        <w:rPr>
          <w:rFonts w:ascii="Arial" w:hAnsi="Arial" w:cs="Arial"/>
          <w:b/>
          <w:lang w:val="en-GB"/>
        </w:rPr>
        <w:t>: Purchase of Driving Simulator for Transport R&amp;D Centre</w:t>
      </w:r>
      <w:r w:rsidRPr="004C63A1">
        <w:rPr>
          <w:rFonts w:ascii="Arial" w:hAnsi="Arial" w:cs="Arial"/>
          <w:b/>
          <w:bCs/>
          <w:lang w:val="en-GB"/>
        </w:rPr>
        <w:t xml:space="preserve">” </w:t>
      </w:r>
      <w:r w:rsidRPr="004C63A1">
        <w:rPr>
          <w:rFonts w:ascii="Arial" w:hAnsi="Arial" w:cs="Arial"/>
          <w:lang w:val="en-GB"/>
        </w:rPr>
        <w:t>(hereinafter referred to as “</w:t>
      </w:r>
      <w:r w:rsidRPr="004C63A1">
        <w:rPr>
          <w:rFonts w:ascii="Arial" w:hAnsi="Arial" w:cs="Arial"/>
          <w:b/>
          <w:bCs/>
          <w:lang w:val="en-GB"/>
        </w:rPr>
        <w:t>public contract</w:t>
      </w:r>
      <w:r w:rsidRPr="004C63A1">
        <w:rPr>
          <w:rFonts w:ascii="Arial" w:hAnsi="Arial" w:cs="Arial"/>
          <w:lang w:val="en-GB"/>
        </w:rPr>
        <w:t>”), commissioned in compliance with Act No. 137/2006 Coll., on Public Contracts, as amended (hereinafter referred to as “</w:t>
      </w:r>
      <w:r w:rsidRPr="004C63A1">
        <w:rPr>
          <w:rFonts w:ascii="Arial" w:hAnsi="Arial" w:cs="Arial"/>
          <w:b/>
          <w:bCs/>
          <w:lang w:val="en-GB"/>
        </w:rPr>
        <w:t>ZVZ”</w:t>
      </w:r>
      <w:r w:rsidRPr="004C63A1">
        <w:rPr>
          <w:rFonts w:ascii="Arial" w:hAnsi="Arial" w:cs="Arial"/>
          <w:lang w:val="en-GB"/>
        </w:rPr>
        <w:t xml:space="preserve">). </w:t>
      </w:r>
    </w:p>
    <w:p w:rsidR="00970538" w:rsidRPr="004C63A1" w:rsidRDefault="00970538" w:rsidP="007A2D94">
      <w:pPr>
        <w:pStyle w:val="Bezmezer"/>
        <w:numPr>
          <w:ilvl w:val="0"/>
          <w:numId w:val="3"/>
        </w:numPr>
        <w:tabs>
          <w:tab w:val="num" w:pos="1800"/>
        </w:tabs>
        <w:spacing w:after="120" w:line="280" w:lineRule="atLeast"/>
        <w:jc w:val="both"/>
        <w:rPr>
          <w:rFonts w:ascii="Arial" w:hAnsi="Arial" w:cs="Arial"/>
          <w:lang w:val="en-GB"/>
        </w:rPr>
      </w:pPr>
      <w:r w:rsidRPr="004C63A1">
        <w:rPr>
          <w:rFonts w:ascii="Arial" w:hAnsi="Arial" w:cs="Arial"/>
          <w:lang w:val="en-GB"/>
        </w:rPr>
        <w:t xml:space="preserve">Contractor’s offer was awarded the tender, specified above in Article 1. </w:t>
      </w:r>
    </w:p>
    <w:p w:rsidR="00970538" w:rsidRPr="004C63A1" w:rsidRDefault="00970538" w:rsidP="007A2D94">
      <w:pPr>
        <w:pStyle w:val="Bezmezer"/>
        <w:numPr>
          <w:ilvl w:val="0"/>
          <w:numId w:val="3"/>
        </w:numPr>
        <w:tabs>
          <w:tab w:val="num" w:pos="1800"/>
        </w:tabs>
        <w:spacing w:after="120" w:line="280" w:lineRule="atLeast"/>
        <w:jc w:val="both"/>
        <w:rPr>
          <w:rFonts w:ascii="Arial" w:hAnsi="Arial" w:cs="Arial"/>
          <w:lang w:val="en-GB"/>
        </w:rPr>
      </w:pPr>
      <w:r w:rsidRPr="004C63A1">
        <w:rPr>
          <w:rFonts w:ascii="Arial" w:hAnsi="Arial" w:cs="Arial"/>
          <w:lang w:val="en-GB"/>
        </w:rPr>
        <w:t xml:space="preserve">The aim of the public contract in question is a functional simulator for driving of trucks and buses. Principal has an interest in Contractor’s activity to perform the Work, while Contractor is fully aware of Principal’s interest and is ready to perform its activities in order to duly satisfy Principal’s interest.    </w:t>
      </w:r>
    </w:p>
    <w:p w:rsidR="00970538" w:rsidRPr="004C63A1" w:rsidRDefault="00970538" w:rsidP="007A2D94">
      <w:pPr>
        <w:pStyle w:val="OdstavecSmlouvy"/>
        <w:keepLines w:val="0"/>
        <w:widowControl w:val="0"/>
        <w:numPr>
          <w:ilvl w:val="0"/>
          <w:numId w:val="3"/>
        </w:numPr>
        <w:tabs>
          <w:tab w:val="clear" w:pos="426"/>
          <w:tab w:val="clear" w:pos="1701"/>
        </w:tabs>
        <w:spacing w:line="280" w:lineRule="atLeast"/>
        <w:ind w:left="357" w:hanging="357"/>
        <w:rPr>
          <w:rFonts w:ascii="Arial" w:hAnsi="Arial" w:cs="Arial"/>
          <w:sz w:val="22"/>
          <w:szCs w:val="22"/>
          <w:lang w:val="en-GB"/>
        </w:rPr>
      </w:pPr>
      <w:r w:rsidRPr="004C63A1">
        <w:rPr>
          <w:rFonts w:ascii="Arial" w:hAnsi="Arial" w:cs="Arial"/>
          <w:sz w:val="22"/>
          <w:szCs w:val="22"/>
          <w:lang w:val="en-GB"/>
        </w:rPr>
        <w:t xml:space="preserve">Contractor is aware of the fact that the public contract </w:t>
      </w:r>
      <w:r w:rsidR="005307C7">
        <w:rPr>
          <w:rFonts w:ascii="Arial" w:hAnsi="Arial" w:cs="Arial"/>
          <w:sz w:val="22"/>
          <w:szCs w:val="22"/>
          <w:lang w:val="en-GB"/>
        </w:rPr>
        <w:t xml:space="preserve">will be </w:t>
      </w:r>
      <w:r w:rsidRPr="004C63A1">
        <w:rPr>
          <w:rFonts w:ascii="Arial" w:hAnsi="Arial" w:cs="Arial"/>
          <w:sz w:val="22"/>
          <w:szCs w:val="22"/>
          <w:lang w:val="en-GB"/>
        </w:rPr>
        <w:t xml:space="preserve">funded from the Operational programme Research and Development for Innovations (hereinafter referred to as “OP </w:t>
      </w:r>
      <w:proofErr w:type="spellStart"/>
      <w:r w:rsidRPr="004C63A1">
        <w:rPr>
          <w:rFonts w:ascii="Arial" w:hAnsi="Arial" w:cs="Arial"/>
          <w:sz w:val="22"/>
          <w:szCs w:val="22"/>
          <w:lang w:val="en-GB"/>
        </w:rPr>
        <w:t>VaVpI</w:t>
      </w:r>
      <w:proofErr w:type="spellEnd"/>
      <w:r w:rsidRPr="004C63A1">
        <w:rPr>
          <w:rFonts w:ascii="Arial" w:hAnsi="Arial" w:cs="Arial"/>
          <w:sz w:val="22"/>
          <w:szCs w:val="22"/>
          <w:lang w:val="en-GB"/>
        </w:rPr>
        <w:t xml:space="preserve">”) of the Ministry of Education, Youth and Sports, and declares that they shall meet all requirements thereof.   </w:t>
      </w:r>
    </w:p>
    <w:p w:rsidR="00970538" w:rsidRPr="004C63A1" w:rsidRDefault="00970538" w:rsidP="007A2D94">
      <w:pPr>
        <w:pStyle w:val="Zkladntext"/>
        <w:numPr>
          <w:ilvl w:val="0"/>
          <w:numId w:val="3"/>
        </w:numPr>
        <w:tabs>
          <w:tab w:val="left" w:pos="540"/>
          <w:tab w:val="left" w:pos="1260"/>
          <w:tab w:val="left" w:pos="1980"/>
          <w:tab w:val="left" w:pos="3960"/>
        </w:tabs>
        <w:spacing w:line="280" w:lineRule="atLeast"/>
        <w:jc w:val="both"/>
        <w:rPr>
          <w:rFonts w:ascii="Arial" w:hAnsi="Arial" w:cs="Arial"/>
          <w:sz w:val="22"/>
          <w:szCs w:val="22"/>
          <w:lang w:val="en-GB"/>
        </w:rPr>
      </w:pPr>
      <w:r w:rsidRPr="004C63A1">
        <w:rPr>
          <w:rFonts w:ascii="Arial" w:hAnsi="Arial" w:cs="Arial"/>
          <w:sz w:val="22"/>
          <w:szCs w:val="22"/>
          <w:lang w:val="en-GB"/>
        </w:rPr>
        <w:t xml:space="preserve">Contractor declares checking the soundness of the submitted materials by Principal, examined technical specification in terms of the applicable standards and regulations, and declares that all received documents allow Contractor to perform the Work and meet statutory conditions and generally accepted technological level. Contractor accepts guarantee for them. In case it is later found that </w:t>
      </w:r>
      <w:proofErr w:type="spellStart"/>
      <w:r w:rsidRPr="004C63A1">
        <w:rPr>
          <w:rFonts w:ascii="Arial" w:hAnsi="Arial" w:cs="Arial"/>
          <w:sz w:val="22"/>
          <w:szCs w:val="22"/>
          <w:lang w:val="en-GB"/>
        </w:rPr>
        <w:t>its</w:t>
      </w:r>
      <w:proofErr w:type="spellEnd"/>
      <w:r w:rsidRPr="004C63A1">
        <w:rPr>
          <w:rFonts w:ascii="Arial" w:hAnsi="Arial" w:cs="Arial"/>
          <w:sz w:val="22"/>
          <w:szCs w:val="22"/>
          <w:lang w:val="en-GB"/>
        </w:rPr>
        <w:t xml:space="preserve"> is necessary to change technical specification in accordance with this Contract, due to a discrepancy with the relevant regulations and Acts, Principal shall not accept the change in the agreed price for the Work specified in this Section.  </w:t>
      </w:r>
    </w:p>
    <w:p w:rsidR="00970538" w:rsidRPr="004C63A1" w:rsidRDefault="00970538" w:rsidP="007A2D94">
      <w:pPr>
        <w:pStyle w:val="Zkladntext"/>
        <w:numPr>
          <w:ilvl w:val="0"/>
          <w:numId w:val="3"/>
        </w:numPr>
        <w:tabs>
          <w:tab w:val="left" w:pos="540"/>
          <w:tab w:val="left" w:pos="1260"/>
          <w:tab w:val="left" w:pos="1980"/>
          <w:tab w:val="left" w:pos="3960"/>
        </w:tabs>
        <w:spacing w:line="280" w:lineRule="atLeast"/>
        <w:jc w:val="both"/>
        <w:rPr>
          <w:rFonts w:ascii="Arial" w:hAnsi="Arial" w:cs="Arial"/>
          <w:lang w:val="en-GB"/>
        </w:rPr>
      </w:pPr>
      <w:r w:rsidRPr="004C63A1">
        <w:rPr>
          <w:rFonts w:ascii="Arial" w:hAnsi="Arial" w:cs="Arial"/>
          <w:sz w:val="22"/>
          <w:szCs w:val="22"/>
          <w:lang w:val="en-GB"/>
        </w:rPr>
        <w:t xml:space="preserve">Contractor’s obligation was to check the amount and completeness of all work and supplies, and any later fault demonstration shall not be accepted by Principal, while the consequences arising thereof shall not have an effect on the change in price for the Work. The same approach shall be applied in the case that during work performance it is found that an item is missing in the list of works and supplies, although its existence is obvious on the basis of the submitted technical specification or necessary for the performance of Work, its full functionality and required quality.  </w:t>
      </w:r>
    </w:p>
    <w:p w:rsidR="00970538" w:rsidRPr="004C63A1" w:rsidRDefault="00970538" w:rsidP="00963389">
      <w:pPr>
        <w:pStyle w:val="Zkladntext"/>
        <w:tabs>
          <w:tab w:val="left" w:pos="540"/>
          <w:tab w:val="left" w:pos="1260"/>
          <w:tab w:val="left" w:pos="1980"/>
          <w:tab w:val="left" w:pos="3960"/>
        </w:tabs>
        <w:spacing w:line="280" w:lineRule="atLeast"/>
        <w:ind w:left="360"/>
        <w:jc w:val="both"/>
        <w:rPr>
          <w:rFonts w:ascii="Arial" w:hAnsi="Arial" w:cs="Arial"/>
          <w:lang w:val="en-GB"/>
        </w:rPr>
      </w:pPr>
    </w:p>
    <w:p w:rsidR="00970538" w:rsidRPr="004C63A1" w:rsidRDefault="00970538" w:rsidP="008E180D">
      <w:pPr>
        <w:pStyle w:val="Zkladntextslovan"/>
        <w:numPr>
          <w:ilvl w:val="0"/>
          <w:numId w:val="0"/>
        </w:numPr>
        <w:spacing w:after="0"/>
        <w:ind w:left="340" w:hanging="340"/>
        <w:jc w:val="center"/>
        <w:rPr>
          <w:rFonts w:ascii="Arial" w:hAnsi="Arial" w:cs="Arial"/>
          <w:b/>
          <w:sz w:val="22"/>
          <w:lang w:val="en-GB"/>
        </w:rPr>
      </w:pPr>
      <w:r w:rsidRPr="004C63A1">
        <w:rPr>
          <w:rFonts w:ascii="Arial" w:hAnsi="Arial" w:cs="Arial"/>
          <w:b/>
          <w:sz w:val="22"/>
          <w:lang w:val="en-GB"/>
        </w:rPr>
        <w:t>Section III.</w:t>
      </w:r>
    </w:p>
    <w:p w:rsidR="00970538" w:rsidRPr="004C63A1" w:rsidRDefault="00970538" w:rsidP="008E180D">
      <w:pPr>
        <w:pStyle w:val="Zkladntext"/>
        <w:jc w:val="center"/>
        <w:rPr>
          <w:rFonts w:ascii="Arial" w:hAnsi="Arial" w:cs="Arial"/>
          <w:i/>
          <w:sz w:val="22"/>
          <w:szCs w:val="22"/>
          <w:lang w:val="en-GB"/>
        </w:rPr>
      </w:pPr>
      <w:r w:rsidRPr="004C63A1">
        <w:rPr>
          <w:rFonts w:ascii="Arial" w:hAnsi="Arial" w:cs="Arial"/>
          <w:i/>
          <w:sz w:val="22"/>
          <w:szCs w:val="22"/>
          <w:lang w:val="en-GB"/>
        </w:rPr>
        <w:t>Contract Subject Matter</w:t>
      </w:r>
    </w:p>
    <w:p w:rsidR="00970538" w:rsidRPr="004C63A1" w:rsidRDefault="00970538" w:rsidP="007A2D94">
      <w:pPr>
        <w:pStyle w:val="Zkladntext"/>
        <w:numPr>
          <w:ilvl w:val="0"/>
          <w:numId w:val="5"/>
        </w:numPr>
        <w:tabs>
          <w:tab w:val="left" w:pos="540"/>
          <w:tab w:val="left" w:pos="1260"/>
          <w:tab w:val="left" w:pos="1980"/>
          <w:tab w:val="left" w:pos="3960"/>
        </w:tabs>
        <w:spacing w:line="280" w:lineRule="atLeast"/>
        <w:jc w:val="both"/>
        <w:rPr>
          <w:rFonts w:ascii="Arial" w:hAnsi="Arial" w:cs="Arial"/>
          <w:sz w:val="22"/>
          <w:szCs w:val="22"/>
          <w:lang w:val="en-GB"/>
        </w:rPr>
      </w:pPr>
      <w:r w:rsidRPr="004C63A1">
        <w:rPr>
          <w:rFonts w:ascii="Arial" w:hAnsi="Arial" w:cs="Arial"/>
          <w:sz w:val="22"/>
          <w:szCs w:val="22"/>
          <w:lang w:val="en-GB"/>
        </w:rPr>
        <w:t xml:space="preserve">The subject matter of the contract is Contractor’s obligation to perform the Work specified in Section II (3) and Section III (2) of this contract, supply Principal with the subject matter to the place of performance, assemble, install and put the subject matter into operation, including the function test, and train Principal’s operating personnel duly and in time (hereinafter referred to as “subject matter”). The detailed subject matter specification is available in Annex 1, which is an integral part of this contract.    </w:t>
      </w:r>
    </w:p>
    <w:p w:rsidR="00970538" w:rsidRPr="004C63A1" w:rsidRDefault="00970538" w:rsidP="007A2D94">
      <w:pPr>
        <w:pStyle w:val="Zkladntext"/>
        <w:numPr>
          <w:ilvl w:val="0"/>
          <w:numId w:val="5"/>
        </w:numPr>
        <w:tabs>
          <w:tab w:val="left" w:pos="540"/>
          <w:tab w:val="left" w:pos="1260"/>
          <w:tab w:val="left" w:pos="1980"/>
          <w:tab w:val="left" w:pos="3960"/>
        </w:tabs>
        <w:spacing w:line="280" w:lineRule="atLeast"/>
        <w:jc w:val="both"/>
        <w:rPr>
          <w:rFonts w:ascii="Arial" w:hAnsi="Arial" w:cs="Arial"/>
          <w:sz w:val="22"/>
          <w:szCs w:val="22"/>
          <w:lang w:val="en-GB"/>
        </w:rPr>
      </w:pPr>
      <w:r w:rsidRPr="004C63A1">
        <w:rPr>
          <w:rFonts w:ascii="Arial" w:hAnsi="Arial" w:cs="Arial"/>
          <w:sz w:val="22"/>
          <w:szCs w:val="22"/>
          <w:lang w:val="en-GB"/>
        </w:rPr>
        <w:lastRenderedPageBreak/>
        <w:t>The basic function of the supplied equipment is a driving simulator. The driving simulator shall particularly be used for research and demonstrations of the interface human – machine.</w:t>
      </w:r>
    </w:p>
    <w:p w:rsidR="00970538" w:rsidRPr="004C63A1" w:rsidRDefault="00970538" w:rsidP="007A2D94">
      <w:pPr>
        <w:pStyle w:val="Zkladntext"/>
        <w:numPr>
          <w:ilvl w:val="0"/>
          <w:numId w:val="5"/>
        </w:numPr>
        <w:tabs>
          <w:tab w:val="left" w:pos="540"/>
          <w:tab w:val="left" w:pos="1260"/>
          <w:tab w:val="left" w:pos="1980"/>
          <w:tab w:val="left" w:pos="3960"/>
        </w:tabs>
        <w:spacing w:line="280" w:lineRule="atLeast"/>
        <w:jc w:val="both"/>
        <w:rPr>
          <w:rFonts w:ascii="Arial" w:hAnsi="Arial" w:cs="Arial"/>
          <w:sz w:val="22"/>
          <w:szCs w:val="22"/>
          <w:lang w:val="en-GB"/>
        </w:rPr>
      </w:pPr>
      <w:r w:rsidRPr="004C63A1">
        <w:rPr>
          <w:rFonts w:ascii="Arial" w:hAnsi="Arial" w:cs="Arial"/>
          <w:bCs/>
          <w:sz w:val="22"/>
          <w:szCs w:val="22"/>
          <w:lang w:val="en-GB"/>
        </w:rPr>
        <w:t>Contractor undertakes to provide and document the following to all products and goods delivered within the subject matter:</w:t>
      </w:r>
    </w:p>
    <w:p w:rsidR="00970538" w:rsidRPr="004C63A1" w:rsidRDefault="00970538" w:rsidP="007A2D94">
      <w:pPr>
        <w:pStyle w:val="Zkladntext"/>
        <w:numPr>
          <w:ilvl w:val="0"/>
          <w:numId w:val="6"/>
        </w:numPr>
        <w:tabs>
          <w:tab w:val="clear" w:pos="2580"/>
          <w:tab w:val="num" w:pos="720"/>
          <w:tab w:val="left" w:pos="1260"/>
          <w:tab w:val="left" w:pos="1980"/>
          <w:tab w:val="left" w:pos="3780"/>
        </w:tabs>
        <w:spacing w:after="0" w:line="280" w:lineRule="atLeast"/>
        <w:ind w:left="714" w:hanging="357"/>
        <w:jc w:val="both"/>
        <w:rPr>
          <w:rFonts w:ascii="Arial" w:hAnsi="Arial" w:cs="Arial"/>
          <w:sz w:val="22"/>
          <w:szCs w:val="22"/>
          <w:lang w:val="en-GB"/>
        </w:rPr>
      </w:pPr>
      <w:r w:rsidRPr="004C63A1">
        <w:rPr>
          <w:rFonts w:ascii="Arial" w:hAnsi="Arial" w:cs="Arial"/>
          <w:sz w:val="22"/>
          <w:szCs w:val="22"/>
          <w:lang w:val="en-GB"/>
        </w:rPr>
        <w:t>valid declarations of conformity or their copies, issued in compliance with European or national legislation,</w:t>
      </w:r>
    </w:p>
    <w:p w:rsidR="00970538" w:rsidRPr="004C63A1" w:rsidRDefault="00970538" w:rsidP="007A2D94">
      <w:pPr>
        <w:pStyle w:val="Zkladntext"/>
        <w:numPr>
          <w:ilvl w:val="0"/>
          <w:numId w:val="6"/>
        </w:numPr>
        <w:tabs>
          <w:tab w:val="clear" w:pos="2580"/>
          <w:tab w:val="num" w:pos="720"/>
          <w:tab w:val="left" w:pos="1260"/>
          <w:tab w:val="left" w:pos="1980"/>
          <w:tab w:val="left" w:pos="3780"/>
        </w:tabs>
        <w:spacing w:after="0" w:line="280" w:lineRule="atLeast"/>
        <w:ind w:left="714" w:hanging="357"/>
        <w:jc w:val="both"/>
        <w:rPr>
          <w:rFonts w:ascii="Arial" w:hAnsi="Arial" w:cs="Arial"/>
          <w:sz w:val="22"/>
          <w:szCs w:val="22"/>
          <w:lang w:val="en-GB"/>
        </w:rPr>
      </w:pPr>
      <w:r w:rsidRPr="004C63A1">
        <w:rPr>
          <w:rFonts w:ascii="Arial" w:hAnsi="Arial" w:cs="Arial"/>
          <w:sz w:val="22"/>
          <w:szCs w:val="22"/>
          <w:lang w:val="en-GB"/>
        </w:rPr>
        <w:t xml:space="preserve">certificates and attestations which are issued by authorized persons for individual specific types of subcontracts in compliance with special provisions, </w:t>
      </w:r>
    </w:p>
    <w:p w:rsidR="00970538" w:rsidRPr="004C63A1" w:rsidRDefault="00970538" w:rsidP="007A2D94">
      <w:pPr>
        <w:pStyle w:val="Zkladntext"/>
        <w:numPr>
          <w:ilvl w:val="0"/>
          <w:numId w:val="6"/>
        </w:numPr>
        <w:tabs>
          <w:tab w:val="clear" w:pos="2580"/>
          <w:tab w:val="num" w:pos="720"/>
          <w:tab w:val="left" w:pos="1260"/>
          <w:tab w:val="left" w:pos="1980"/>
          <w:tab w:val="left" w:pos="3780"/>
        </w:tabs>
        <w:spacing w:after="0" w:line="280" w:lineRule="atLeast"/>
        <w:ind w:left="714" w:hanging="357"/>
        <w:jc w:val="both"/>
        <w:rPr>
          <w:rFonts w:ascii="Arial" w:hAnsi="Arial" w:cs="Arial"/>
          <w:sz w:val="22"/>
          <w:szCs w:val="22"/>
          <w:lang w:val="en-GB"/>
        </w:rPr>
      </w:pPr>
      <w:r w:rsidRPr="004C63A1">
        <w:rPr>
          <w:rFonts w:ascii="Arial" w:hAnsi="Arial" w:cs="Arial"/>
          <w:sz w:val="22"/>
          <w:szCs w:val="22"/>
          <w:lang w:val="en-GB"/>
        </w:rPr>
        <w:t xml:space="preserve">operating manuals and user’s documentations, including software manual in Czech </w:t>
      </w:r>
      <w:r w:rsidR="00C83027" w:rsidRPr="004C63A1">
        <w:rPr>
          <w:rFonts w:ascii="Arial" w:hAnsi="Arial" w:cs="Arial"/>
          <w:sz w:val="22"/>
          <w:szCs w:val="22"/>
          <w:lang w:val="en-GB"/>
        </w:rPr>
        <w:t>or</w:t>
      </w:r>
      <w:r w:rsidRPr="004C63A1">
        <w:rPr>
          <w:rFonts w:ascii="Arial" w:hAnsi="Arial" w:cs="Arial"/>
          <w:sz w:val="22"/>
          <w:szCs w:val="22"/>
          <w:lang w:val="en-GB"/>
        </w:rPr>
        <w:t xml:space="preserve"> English language,</w:t>
      </w:r>
    </w:p>
    <w:p w:rsidR="00970538" w:rsidRPr="004C63A1" w:rsidRDefault="00970538" w:rsidP="007A2D94">
      <w:pPr>
        <w:pStyle w:val="Zkladntext"/>
        <w:numPr>
          <w:ilvl w:val="0"/>
          <w:numId w:val="6"/>
        </w:numPr>
        <w:tabs>
          <w:tab w:val="clear" w:pos="2580"/>
          <w:tab w:val="num" w:pos="720"/>
          <w:tab w:val="left" w:pos="1260"/>
          <w:tab w:val="left" w:pos="1980"/>
          <w:tab w:val="left" w:pos="3780"/>
        </w:tabs>
        <w:spacing w:after="0" w:line="280" w:lineRule="atLeast"/>
        <w:ind w:left="714" w:hanging="357"/>
        <w:jc w:val="both"/>
        <w:rPr>
          <w:rFonts w:ascii="Arial" w:hAnsi="Arial" w:cs="Arial"/>
          <w:sz w:val="22"/>
          <w:szCs w:val="22"/>
          <w:lang w:val="en-GB"/>
        </w:rPr>
      </w:pPr>
      <w:proofErr w:type="gramStart"/>
      <w:r w:rsidRPr="004C63A1">
        <w:rPr>
          <w:rFonts w:ascii="Arial" w:hAnsi="Arial" w:cs="Arial"/>
          <w:sz w:val="22"/>
          <w:szCs w:val="22"/>
          <w:lang w:val="en-GB"/>
        </w:rPr>
        <w:t>accessories</w:t>
      </w:r>
      <w:proofErr w:type="gramEnd"/>
      <w:r w:rsidRPr="004C63A1">
        <w:rPr>
          <w:rFonts w:ascii="Arial" w:hAnsi="Arial" w:cs="Arial"/>
          <w:sz w:val="22"/>
          <w:szCs w:val="22"/>
          <w:lang w:val="en-GB"/>
        </w:rPr>
        <w:t xml:space="preserve"> necessary for functioning and checking of the device status.</w:t>
      </w:r>
    </w:p>
    <w:p w:rsidR="00970538" w:rsidRPr="004C63A1" w:rsidRDefault="00970538" w:rsidP="00963389">
      <w:pPr>
        <w:pStyle w:val="Zkladntext"/>
        <w:spacing w:line="280" w:lineRule="atLeast"/>
        <w:ind w:left="426"/>
        <w:rPr>
          <w:rFonts w:ascii="Arial" w:hAnsi="Arial" w:cs="Arial"/>
          <w:sz w:val="22"/>
          <w:szCs w:val="22"/>
          <w:lang w:val="en-GB"/>
        </w:rPr>
      </w:pPr>
      <w:r w:rsidRPr="004C63A1">
        <w:rPr>
          <w:rFonts w:ascii="Arial" w:hAnsi="Arial" w:cs="Arial"/>
          <w:sz w:val="22"/>
          <w:szCs w:val="22"/>
          <w:lang w:val="en-GB"/>
        </w:rPr>
        <w:t>The documents proving the quality technical properties of the products must be valid along the whole subject matter performance, at the latest on the day of putting into operation and its handover to Principal.</w:t>
      </w:r>
    </w:p>
    <w:p w:rsidR="00970538" w:rsidRPr="004C63A1" w:rsidRDefault="00970538" w:rsidP="007A2D94">
      <w:pPr>
        <w:pStyle w:val="Zkladntextslovan"/>
        <w:numPr>
          <w:ilvl w:val="0"/>
          <w:numId w:val="24"/>
        </w:numPr>
        <w:tabs>
          <w:tab w:val="clear" w:pos="717"/>
        </w:tabs>
        <w:ind w:left="426" w:hanging="426"/>
        <w:rPr>
          <w:rFonts w:ascii="Arial" w:hAnsi="Arial" w:cs="Arial"/>
          <w:sz w:val="22"/>
          <w:lang w:val="en-GB"/>
        </w:rPr>
      </w:pPr>
      <w:r w:rsidRPr="004C63A1">
        <w:rPr>
          <w:rFonts w:ascii="Arial" w:hAnsi="Arial" w:cs="Arial"/>
          <w:sz w:val="22"/>
          <w:lang w:val="en-GB"/>
        </w:rPr>
        <w:t xml:space="preserve">The performance of the Work, as referred to Article 1 of this Section, is particularly understood as the performance of all work and supplies which are necessary for the performance of the Work in accordance with this contract, even in case the work or supplies are not an integral part of this contract or an annex of this contract. Contractor’s obligation to perform the Work particularly includes the performance of assembly and other activities and services, including the provision of workforce, mechanisms and materials which are necessary for the performance of the Work in accordance with this contract, execution of all required tests and revisions, and production of the documentation of the real performed Work.    </w:t>
      </w:r>
    </w:p>
    <w:p w:rsidR="00970538" w:rsidRPr="004C63A1" w:rsidRDefault="00970538" w:rsidP="007A2D94">
      <w:pPr>
        <w:pStyle w:val="Zkladntextslovan"/>
        <w:numPr>
          <w:ilvl w:val="0"/>
          <w:numId w:val="24"/>
        </w:numPr>
        <w:tabs>
          <w:tab w:val="clear" w:pos="717"/>
        </w:tabs>
        <w:ind w:left="426" w:hanging="426"/>
        <w:rPr>
          <w:rFonts w:ascii="Arial" w:hAnsi="Arial" w:cs="Arial"/>
          <w:sz w:val="22"/>
          <w:lang w:val="en-GB"/>
        </w:rPr>
      </w:pPr>
      <w:r w:rsidRPr="004C63A1">
        <w:rPr>
          <w:rFonts w:ascii="Arial" w:hAnsi="Arial" w:cs="Arial"/>
          <w:sz w:val="22"/>
          <w:lang w:val="en-GB"/>
        </w:rPr>
        <w:t>The parties may agree on a change in the scope of the Work by a written amendment to this contract.</w:t>
      </w:r>
    </w:p>
    <w:p w:rsidR="00970538" w:rsidRPr="004C63A1" w:rsidRDefault="00970538" w:rsidP="007A2D94">
      <w:pPr>
        <w:pStyle w:val="Zkladntextslovan"/>
        <w:numPr>
          <w:ilvl w:val="0"/>
          <w:numId w:val="24"/>
        </w:numPr>
        <w:tabs>
          <w:tab w:val="clear" w:pos="717"/>
        </w:tabs>
        <w:ind w:left="426" w:hanging="426"/>
        <w:rPr>
          <w:rFonts w:ascii="Arial" w:hAnsi="Arial" w:cs="Arial"/>
          <w:sz w:val="22"/>
          <w:lang w:val="en-GB"/>
        </w:rPr>
      </w:pPr>
      <w:r w:rsidRPr="004C63A1">
        <w:rPr>
          <w:rFonts w:ascii="Arial" w:hAnsi="Arial" w:cs="Arial"/>
          <w:sz w:val="22"/>
          <w:szCs w:val="22"/>
          <w:lang w:val="en-GB"/>
        </w:rPr>
        <w:t>By exercising due commercial care, Contractor</w:t>
      </w:r>
      <w:r w:rsidRPr="004C63A1">
        <w:rPr>
          <w:rFonts w:ascii="Arial" w:hAnsi="Arial" w:cs="Arial"/>
          <w:sz w:val="22"/>
          <w:lang w:val="en-GB"/>
        </w:rPr>
        <w:t xml:space="preserve"> is obliged to identify all obstacles preventing the performance of the Work </w:t>
      </w:r>
      <w:r w:rsidRPr="004C63A1">
        <w:rPr>
          <w:rFonts w:ascii="Arial" w:hAnsi="Arial" w:cs="Arial"/>
          <w:sz w:val="22"/>
          <w:szCs w:val="22"/>
          <w:lang w:val="en-GB"/>
        </w:rPr>
        <w:t>in a way and to the extent</w:t>
      </w:r>
      <w:r w:rsidRPr="004C63A1">
        <w:rPr>
          <w:rFonts w:ascii="Arial" w:hAnsi="Arial" w:cs="Arial"/>
          <w:sz w:val="22"/>
          <w:lang w:val="en-GB"/>
        </w:rPr>
        <w:t xml:space="preserve"> specified by this contract, and inform Principal of them in writing at the latest prior the signature of the contract and commencement of the Work performance. In case Contractor </w:t>
      </w:r>
      <w:r w:rsidR="00FE2CB7" w:rsidRPr="004C63A1">
        <w:rPr>
          <w:rFonts w:ascii="Arial" w:hAnsi="Arial" w:cs="Arial"/>
          <w:sz w:val="22"/>
          <w:lang w:val="en-GB"/>
        </w:rPr>
        <w:t>fails to meet this obligation, he is</w:t>
      </w:r>
      <w:r w:rsidRPr="004C63A1">
        <w:rPr>
          <w:rFonts w:ascii="Arial" w:hAnsi="Arial" w:cs="Arial"/>
          <w:sz w:val="22"/>
          <w:lang w:val="en-GB"/>
        </w:rPr>
        <w:t xml:space="preserve"> not entitled to the price for a part of the Work performed by Contractor until</w:t>
      </w:r>
      <w:r w:rsidR="00E03575" w:rsidRPr="004C63A1">
        <w:rPr>
          <w:rFonts w:ascii="Arial" w:hAnsi="Arial" w:cs="Arial"/>
          <w:sz w:val="22"/>
          <w:lang w:val="en-GB"/>
        </w:rPr>
        <w:t xml:space="preserve"> the moment of</w:t>
      </w:r>
      <w:r w:rsidRPr="004C63A1">
        <w:rPr>
          <w:rFonts w:ascii="Arial" w:hAnsi="Arial" w:cs="Arial"/>
          <w:sz w:val="22"/>
          <w:lang w:val="en-GB"/>
        </w:rPr>
        <w:t xml:space="preserve"> finding such obstacle.    </w:t>
      </w:r>
    </w:p>
    <w:p w:rsidR="00970538" w:rsidRPr="004C63A1" w:rsidRDefault="00970538" w:rsidP="00FF723F">
      <w:pPr>
        <w:pStyle w:val="Zkladntextslovan"/>
        <w:numPr>
          <w:ilvl w:val="0"/>
          <w:numId w:val="0"/>
        </w:numPr>
        <w:ind w:left="284" w:hanging="284"/>
        <w:rPr>
          <w:rFonts w:ascii="Arial" w:hAnsi="Arial" w:cs="Arial"/>
          <w:highlight w:val="yellow"/>
          <w:lang w:val="en-GB"/>
        </w:rPr>
      </w:pPr>
    </w:p>
    <w:p w:rsidR="00970538" w:rsidRPr="004C63A1" w:rsidRDefault="005F71AE" w:rsidP="008E180D">
      <w:pPr>
        <w:pStyle w:val="Zkladntextslovan"/>
        <w:numPr>
          <w:ilvl w:val="0"/>
          <w:numId w:val="0"/>
        </w:numPr>
        <w:spacing w:after="0"/>
        <w:ind w:left="340" w:hanging="340"/>
        <w:jc w:val="center"/>
        <w:rPr>
          <w:rFonts w:ascii="Arial" w:hAnsi="Arial" w:cs="Arial"/>
          <w:b/>
          <w:sz w:val="22"/>
          <w:lang w:val="en-GB"/>
        </w:rPr>
      </w:pPr>
      <w:r>
        <w:rPr>
          <w:rFonts w:ascii="Arial" w:hAnsi="Arial" w:cs="Arial"/>
          <w:b/>
          <w:sz w:val="22"/>
          <w:lang w:val="en-GB"/>
        </w:rPr>
        <w:t>Section</w:t>
      </w:r>
      <w:r w:rsidR="00970538" w:rsidRPr="004C63A1">
        <w:rPr>
          <w:rFonts w:ascii="Arial" w:hAnsi="Arial" w:cs="Arial"/>
          <w:b/>
          <w:sz w:val="22"/>
          <w:lang w:val="en-GB"/>
        </w:rPr>
        <w:t xml:space="preserve"> IV.</w:t>
      </w:r>
    </w:p>
    <w:p w:rsidR="00970538" w:rsidRPr="004C63A1" w:rsidRDefault="00970538" w:rsidP="00713606">
      <w:pPr>
        <w:pStyle w:val="Nadpis5"/>
        <w:keepLines w:val="0"/>
        <w:numPr>
          <w:ilvl w:val="4"/>
          <w:numId w:val="0"/>
        </w:numPr>
        <w:tabs>
          <w:tab w:val="left" w:pos="709"/>
          <w:tab w:val="left" w:pos="851"/>
          <w:tab w:val="left" w:pos="993"/>
        </w:tabs>
        <w:suppressAutoHyphens/>
        <w:spacing w:before="0"/>
        <w:jc w:val="center"/>
        <w:rPr>
          <w:rFonts w:ascii="Arial" w:hAnsi="Arial" w:cs="Arial"/>
          <w:i/>
          <w:sz w:val="22"/>
          <w:szCs w:val="22"/>
          <w:lang w:val="en-GB"/>
        </w:rPr>
      </w:pPr>
      <w:r w:rsidRPr="004C63A1">
        <w:rPr>
          <w:rFonts w:ascii="Arial" w:hAnsi="Arial" w:cs="Arial"/>
          <w:i/>
          <w:sz w:val="22"/>
          <w:szCs w:val="22"/>
          <w:lang w:val="en-GB"/>
        </w:rPr>
        <w:t>Price for Work</w:t>
      </w:r>
    </w:p>
    <w:p w:rsidR="00970538" w:rsidRPr="004C63A1" w:rsidRDefault="00970538" w:rsidP="00713606">
      <w:pPr>
        <w:tabs>
          <w:tab w:val="left" w:pos="709"/>
          <w:tab w:val="left" w:pos="851"/>
          <w:tab w:val="left" w:pos="993"/>
        </w:tabs>
        <w:ind w:left="426"/>
        <w:jc w:val="both"/>
        <w:rPr>
          <w:rFonts w:ascii="Arial" w:hAnsi="Arial" w:cs="Arial"/>
          <w:sz w:val="22"/>
          <w:szCs w:val="22"/>
          <w:lang w:val="en-GB"/>
        </w:rPr>
      </w:pPr>
    </w:p>
    <w:p w:rsidR="00970538" w:rsidRPr="004C63A1" w:rsidRDefault="00970538" w:rsidP="007A2D94">
      <w:pPr>
        <w:numPr>
          <w:ilvl w:val="0"/>
          <w:numId w:val="12"/>
        </w:numPr>
        <w:tabs>
          <w:tab w:val="clear" w:pos="360"/>
          <w:tab w:val="num" w:pos="284"/>
          <w:tab w:val="left" w:pos="709"/>
          <w:tab w:val="left" w:pos="851"/>
          <w:tab w:val="left" w:pos="993"/>
        </w:tabs>
        <w:suppressAutoHyphens/>
        <w:ind w:left="426" w:hanging="426"/>
        <w:jc w:val="both"/>
        <w:rPr>
          <w:rFonts w:ascii="Arial" w:hAnsi="Arial" w:cs="Arial"/>
          <w:sz w:val="22"/>
          <w:szCs w:val="22"/>
          <w:lang w:val="en-GB"/>
        </w:rPr>
      </w:pPr>
      <w:r w:rsidRPr="004C63A1">
        <w:rPr>
          <w:rFonts w:ascii="Arial" w:hAnsi="Arial" w:cs="Arial"/>
          <w:sz w:val="22"/>
          <w:szCs w:val="22"/>
          <w:lang w:val="en-GB"/>
        </w:rPr>
        <w:t xml:space="preserve">Contracting parties agreed that Principal shall pay Contractor for the performance of the Work in compliance with Section III of this contract the agreed total price of: </w:t>
      </w:r>
    </w:p>
    <w:p w:rsidR="004C63A1" w:rsidRPr="005307C7" w:rsidDel="00F075DA" w:rsidRDefault="005307C7" w:rsidP="005307C7">
      <w:pPr>
        <w:tabs>
          <w:tab w:val="left" w:pos="709"/>
          <w:tab w:val="left" w:pos="851"/>
          <w:tab w:val="left" w:pos="993"/>
        </w:tabs>
        <w:suppressAutoHyphens/>
        <w:jc w:val="both"/>
        <w:rPr>
          <w:del w:id="2" w:author="Dolecek" w:date="2014-08-12T09:25:00Z"/>
          <w:rFonts w:ascii="Arial" w:hAnsi="Arial" w:cs="Arial"/>
          <w:sz w:val="22"/>
          <w:szCs w:val="22"/>
          <w:lang w:val="en-GB"/>
        </w:rPr>
      </w:pPr>
      <w:del w:id="3" w:author="Dolecek" w:date="2014-08-12T09:25:00Z">
        <w:r w:rsidDel="00F075DA">
          <w:rPr>
            <w:rFonts w:ascii="Arial" w:hAnsi="Arial" w:cs="Arial"/>
            <w:sz w:val="22"/>
            <w:szCs w:val="22"/>
            <w:lang w:val="en-GB"/>
          </w:rPr>
          <w:delText xml:space="preserve">A. </w:delText>
        </w:r>
        <w:r w:rsidR="004C63A1" w:rsidRPr="005307C7" w:rsidDel="00F075DA">
          <w:rPr>
            <w:rFonts w:ascii="Arial" w:hAnsi="Arial" w:cs="Arial"/>
            <w:sz w:val="22"/>
            <w:szCs w:val="22"/>
            <w:lang w:val="en-GB"/>
          </w:rPr>
          <w:delText>price for</w:delText>
        </w:r>
        <w:r w:rsidDel="00F075DA">
          <w:rPr>
            <w:rFonts w:ascii="Arial" w:hAnsi="Arial" w:cs="Arial"/>
            <w:sz w:val="22"/>
            <w:szCs w:val="22"/>
            <w:lang w:val="en-GB"/>
          </w:rPr>
          <w:delText xml:space="preserve"> completely functional</w:delText>
        </w:r>
        <w:r w:rsidR="004C63A1" w:rsidRPr="005307C7" w:rsidDel="00F075DA">
          <w:rPr>
            <w:rFonts w:ascii="Arial" w:hAnsi="Arial" w:cs="Arial"/>
            <w:sz w:val="22"/>
            <w:szCs w:val="22"/>
            <w:lang w:val="en-GB"/>
          </w:rPr>
          <w:delText xml:space="preserve"> truck/bus simulator</w:delText>
        </w:r>
        <w:r w:rsidR="00734DE1" w:rsidDel="00F075DA">
          <w:rPr>
            <w:rFonts w:ascii="Arial" w:hAnsi="Arial" w:cs="Arial"/>
            <w:sz w:val="22"/>
            <w:szCs w:val="22"/>
            <w:lang w:val="en-GB"/>
          </w:rPr>
          <w:delText xml:space="preserve"> including functional operator´s centre</w:delText>
        </w:r>
        <w:r w:rsidR="004C63A1" w:rsidRPr="005307C7" w:rsidDel="00F075DA">
          <w:rPr>
            <w:rFonts w:ascii="Arial" w:hAnsi="Arial" w:cs="Arial"/>
            <w:sz w:val="22"/>
            <w:szCs w:val="22"/>
            <w:lang w:val="en-GB"/>
          </w:rPr>
          <w:delText xml:space="preserve"> in amount of CZK </w:delText>
        </w:r>
        <w:r w:rsidR="004C63A1" w:rsidRPr="00F02498" w:rsidDel="00F075DA">
          <w:rPr>
            <w:rFonts w:ascii="Arial" w:hAnsi="Arial" w:cs="Arial"/>
            <w:sz w:val="22"/>
            <w:szCs w:val="22"/>
            <w:highlight w:val="yellow"/>
            <w:lang w:val="en-GB"/>
          </w:rPr>
          <w:delText>..................</w:delText>
        </w:r>
        <w:r w:rsidR="004C63A1" w:rsidRPr="005307C7" w:rsidDel="00F075DA">
          <w:rPr>
            <w:rFonts w:ascii="Arial" w:hAnsi="Arial" w:cs="Arial"/>
            <w:sz w:val="22"/>
            <w:szCs w:val="22"/>
            <w:lang w:val="en-GB"/>
          </w:rPr>
          <w:delText>, excl. VAT</w:delText>
        </w:r>
      </w:del>
    </w:p>
    <w:p w:rsidR="00970538" w:rsidRPr="004C63A1" w:rsidDel="00F075DA" w:rsidRDefault="00F02498" w:rsidP="005307C7">
      <w:pPr>
        <w:tabs>
          <w:tab w:val="left" w:pos="709"/>
          <w:tab w:val="left" w:pos="851"/>
          <w:tab w:val="left" w:pos="993"/>
        </w:tabs>
        <w:suppressAutoHyphens/>
        <w:jc w:val="both"/>
        <w:rPr>
          <w:del w:id="4" w:author="Dolecek" w:date="2014-08-12T09:25:00Z"/>
          <w:rFonts w:ascii="Arial" w:hAnsi="Arial" w:cs="Arial"/>
          <w:sz w:val="22"/>
          <w:szCs w:val="22"/>
          <w:lang w:val="en-GB"/>
        </w:rPr>
      </w:pPr>
      <w:del w:id="5" w:author="Dolecek" w:date="2014-08-12T09:25:00Z">
        <w:r w:rsidDel="00F075DA">
          <w:rPr>
            <w:rFonts w:ascii="Arial" w:hAnsi="Arial" w:cs="Arial"/>
            <w:sz w:val="22"/>
            <w:szCs w:val="22"/>
            <w:lang w:val="en-GB"/>
          </w:rPr>
          <w:delText>B</w:delText>
        </w:r>
        <w:r w:rsidR="005307C7" w:rsidDel="00F075DA">
          <w:rPr>
            <w:rFonts w:ascii="Arial" w:hAnsi="Arial" w:cs="Arial"/>
            <w:sz w:val="22"/>
            <w:szCs w:val="22"/>
            <w:lang w:val="en-GB"/>
          </w:rPr>
          <w:delText xml:space="preserve">. </w:delText>
        </w:r>
        <w:r w:rsidR="004C63A1" w:rsidRPr="005307C7" w:rsidDel="00F075DA">
          <w:rPr>
            <w:rFonts w:ascii="Arial" w:hAnsi="Arial" w:cs="Arial"/>
            <w:sz w:val="22"/>
            <w:szCs w:val="22"/>
            <w:lang w:val="en-GB"/>
          </w:rPr>
          <w:delText>price for</w:delText>
        </w:r>
        <w:r w:rsidR="005307C7" w:rsidDel="00F075DA">
          <w:rPr>
            <w:rFonts w:ascii="Arial" w:hAnsi="Arial" w:cs="Arial"/>
            <w:sz w:val="22"/>
            <w:szCs w:val="22"/>
            <w:lang w:val="en-GB"/>
          </w:rPr>
          <w:delText xml:space="preserve"> final completing and harmonization of all the delivered parts of performance according this contract</w:delText>
        </w:r>
        <w:r w:rsidR="004C63A1" w:rsidRPr="005307C7" w:rsidDel="00F075DA">
          <w:rPr>
            <w:rFonts w:ascii="Arial" w:hAnsi="Arial" w:cs="Arial"/>
            <w:sz w:val="22"/>
            <w:szCs w:val="22"/>
            <w:lang w:val="en-GB"/>
          </w:rPr>
          <w:delText xml:space="preserve"> in amount of CZK </w:delText>
        </w:r>
        <w:r w:rsidR="004C63A1" w:rsidRPr="00F02498" w:rsidDel="00F075DA">
          <w:rPr>
            <w:rFonts w:ascii="Arial" w:hAnsi="Arial" w:cs="Arial"/>
            <w:sz w:val="22"/>
            <w:szCs w:val="22"/>
            <w:highlight w:val="yellow"/>
            <w:lang w:val="en-GB"/>
          </w:rPr>
          <w:delText>..................</w:delText>
        </w:r>
        <w:r w:rsidR="004C63A1" w:rsidRPr="005307C7" w:rsidDel="00F075DA">
          <w:rPr>
            <w:rFonts w:ascii="Arial" w:hAnsi="Arial" w:cs="Arial"/>
            <w:sz w:val="22"/>
            <w:szCs w:val="22"/>
            <w:lang w:val="en-GB"/>
          </w:rPr>
          <w:delText>, excl. VAT</w:delText>
        </w:r>
      </w:del>
    </w:p>
    <w:p w:rsidR="004C63A1" w:rsidRPr="005307C7" w:rsidRDefault="004C63A1" w:rsidP="00713606">
      <w:pPr>
        <w:tabs>
          <w:tab w:val="left" w:pos="709"/>
          <w:tab w:val="left" w:pos="851"/>
          <w:tab w:val="left" w:pos="993"/>
        </w:tabs>
        <w:suppressAutoHyphens/>
        <w:ind w:left="426"/>
        <w:jc w:val="both"/>
        <w:rPr>
          <w:rFonts w:ascii="Arial" w:hAnsi="Arial" w:cs="Arial"/>
          <w:sz w:val="22"/>
          <w:szCs w:val="22"/>
        </w:rPr>
      </w:pPr>
    </w:p>
    <w:p w:rsidR="00970538" w:rsidRPr="004C63A1" w:rsidRDefault="00970538" w:rsidP="002544EE">
      <w:pPr>
        <w:tabs>
          <w:tab w:val="left" w:pos="709"/>
          <w:tab w:val="left" w:pos="851"/>
          <w:tab w:val="left" w:pos="993"/>
        </w:tabs>
        <w:suppressAutoHyphens/>
        <w:ind w:left="426"/>
        <w:jc w:val="both"/>
        <w:rPr>
          <w:rFonts w:ascii="Arial" w:hAnsi="Arial" w:cs="Arial"/>
          <w:sz w:val="22"/>
          <w:szCs w:val="22"/>
          <w:lang w:val="en-GB"/>
        </w:rPr>
      </w:pPr>
      <w:r w:rsidRPr="004C63A1">
        <w:rPr>
          <w:rFonts w:ascii="Arial" w:hAnsi="Arial" w:cs="Arial"/>
          <w:sz w:val="22"/>
          <w:szCs w:val="22"/>
          <w:lang w:val="en-GB"/>
        </w:rPr>
        <w:t xml:space="preserve">Price for complete performance: </w:t>
      </w:r>
    </w:p>
    <w:p w:rsidR="00970538" w:rsidRPr="004C63A1" w:rsidRDefault="00970538" w:rsidP="002544EE">
      <w:pPr>
        <w:tabs>
          <w:tab w:val="left" w:pos="709"/>
          <w:tab w:val="left" w:pos="851"/>
          <w:tab w:val="left" w:pos="993"/>
        </w:tabs>
        <w:suppressAutoHyphens/>
        <w:ind w:left="426"/>
        <w:jc w:val="both"/>
        <w:rPr>
          <w:rFonts w:ascii="Arial" w:hAnsi="Arial" w:cs="Arial"/>
          <w:sz w:val="22"/>
          <w:szCs w:val="22"/>
          <w:lang w:val="en-GB"/>
        </w:rPr>
      </w:pPr>
      <w:r w:rsidRPr="004C63A1">
        <w:rPr>
          <w:rFonts w:ascii="Arial" w:hAnsi="Arial" w:cs="Arial"/>
          <w:sz w:val="22"/>
          <w:szCs w:val="22"/>
          <w:lang w:val="en-GB"/>
        </w:rPr>
        <w:t xml:space="preserve">Amounting to </w:t>
      </w:r>
      <w:r w:rsidRPr="004C63A1">
        <w:rPr>
          <w:rFonts w:ascii="Arial" w:hAnsi="Arial" w:cs="Arial"/>
          <w:b/>
          <w:sz w:val="22"/>
          <w:szCs w:val="22"/>
          <w:lang w:val="en-GB"/>
        </w:rPr>
        <w:t>CZK</w:t>
      </w:r>
      <w:r w:rsidRPr="004C63A1">
        <w:rPr>
          <w:rFonts w:ascii="Arial" w:hAnsi="Arial" w:cs="Arial"/>
          <w:sz w:val="22"/>
          <w:szCs w:val="22"/>
          <w:lang w:val="en-GB"/>
        </w:rPr>
        <w:t xml:space="preserve"> </w:t>
      </w:r>
      <w:r w:rsidRPr="004C63A1">
        <w:rPr>
          <w:rFonts w:ascii="Arial" w:hAnsi="Arial" w:cs="Arial"/>
          <w:b/>
          <w:bCs/>
          <w:sz w:val="22"/>
          <w:szCs w:val="22"/>
          <w:shd w:val="clear" w:color="auto" w:fill="FFFF00"/>
          <w:lang w:val="en-GB"/>
        </w:rPr>
        <w:t>…………….,</w:t>
      </w:r>
      <w:r w:rsidRPr="004C63A1">
        <w:rPr>
          <w:rFonts w:ascii="Arial" w:hAnsi="Arial" w:cs="Arial"/>
          <w:sz w:val="22"/>
          <w:szCs w:val="22"/>
          <w:lang w:val="en-GB"/>
        </w:rPr>
        <w:t xml:space="preserve"> excl. VAT. </w:t>
      </w:r>
    </w:p>
    <w:p w:rsidR="00970538" w:rsidRPr="004C63A1" w:rsidRDefault="00970538" w:rsidP="002544EE">
      <w:pPr>
        <w:tabs>
          <w:tab w:val="left" w:pos="709"/>
          <w:tab w:val="left" w:pos="851"/>
          <w:tab w:val="left" w:pos="993"/>
        </w:tabs>
        <w:suppressAutoHyphens/>
        <w:ind w:left="426"/>
        <w:jc w:val="both"/>
        <w:rPr>
          <w:rFonts w:ascii="Arial" w:hAnsi="Arial" w:cs="Arial"/>
          <w:sz w:val="22"/>
          <w:szCs w:val="22"/>
          <w:lang w:val="en-GB"/>
        </w:rPr>
      </w:pPr>
      <w:r w:rsidRPr="004C63A1">
        <w:rPr>
          <w:rFonts w:ascii="Arial" w:hAnsi="Arial" w:cs="Arial"/>
          <w:sz w:val="22"/>
          <w:szCs w:val="22"/>
          <w:lang w:val="en-GB"/>
        </w:rPr>
        <w:lastRenderedPageBreak/>
        <w:t xml:space="preserve">VAT of 21% amounts to CZK </w:t>
      </w:r>
      <w:r w:rsidRPr="004C63A1">
        <w:rPr>
          <w:rFonts w:ascii="Arial" w:hAnsi="Arial" w:cs="Arial"/>
          <w:sz w:val="22"/>
          <w:szCs w:val="22"/>
          <w:shd w:val="clear" w:color="auto" w:fill="FFFF00"/>
          <w:lang w:val="en-GB"/>
        </w:rPr>
        <w:t>………..</w:t>
      </w:r>
      <w:r w:rsidRPr="004C63A1">
        <w:rPr>
          <w:rFonts w:ascii="Arial" w:hAnsi="Arial" w:cs="Arial"/>
          <w:sz w:val="22"/>
          <w:szCs w:val="22"/>
          <w:lang w:val="en-GB"/>
        </w:rPr>
        <w:t xml:space="preserve">.  </w:t>
      </w:r>
    </w:p>
    <w:p w:rsidR="00970538" w:rsidRPr="004C63A1" w:rsidRDefault="00970538" w:rsidP="002544EE">
      <w:pPr>
        <w:tabs>
          <w:tab w:val="left" w:pos="709"/>
          <w:tab w:val="left" w:pos="851"/>
          <w:tab w:val="left" w:pos="993"/>
        </w:tabs>
        <w:suppressAutoHyphens/>
        <w:ind w:left="426"/>
        <w:jc w:val="both"/>
        <w:rPr>
          <w:rFonts w:ascii="Arial" w:hAnsi="Arial" w:cs="Arial"/>
          <w:sz w:val="22"/>
          <w:szCs w:val="22"/>
          <w:lang w:val="en-GB"/>
        </w:rPr>
      </w:pPr>
      <w:r w:rsidRPr="004C63A1">
        <w:rPr>
          <w:rFonts w:ascii="Arial" w:hAnsi="Arial" w:cs="Arial"/>
          <w:sz w:val="22"/>
          <w:szCs w:val="22"/>
          <w:lang w:val="en-GB"/>
        </w:rPr>
        <w:t xml:space="preserve">Total price including VAT amounts to CZK </w:t>
      </w:r>
      <w:r w:rsidRPr="004C63A1">
        <w:rPr>
          <w:rFonts w:ascii="Arial" w:hAnsi="Arial" w:cs="Arial"/>
          <w:b/>
          <w:bCs/>
          <w:sz w:val="22"/>
          <w:szCs w:val="22"/>
          <w:shd w:val="clear" w:color="auto" w:fill="FFFF00"/>
          <w:lang w:val="en-GB"/>
        </w:rPr>
        <w:t>……..</w:t>
      </w:r>
      <w:r w:rsidRPr="004C63A1">
        <w:rPr>
          <w:rFonts w:ascii="Arial" w:hAnsi="Arial" w:cs="Arial"/>
          <w:sz w:val="22"/>
          <w:szCs w:val="22"/>
          <w:lang w:val="en-GB"/>
        </w:rPr>
        <w:t xml:space="preserve"> (</w:t>
      </w:r>
      <w:proofErr w:type="gramStart"/>
      <w:r w:rsidRPr="004C63A1">
        <w:rPr>
          <w:rFonts w:ascii="Arial" w:hAnsi="Arial" w:cs="Arial"/>
          <w:sz w:val="22"/>
          <w:szCs w:val="22"/>
          <w:lang w:val="en-GB"/>
        </w:rPr>
        <w:t>in</w:t>
      </w:r>
      <w:proofErr w:type="gramEnd"/>
      <w:r w:rsidRPr="004C63A1">
        <w:rPr>
          <w:rFonts w:ascii="Arial" w:hAnsi="Arial" w:cs="Arial"/>
          <w:sz w:val="22"/>
          <w:szCs w:val="22"/>
          <w:lang w:val="en-GB"/>
        </w:rPr>
        <w:t xml:space="preserve"> words</w:t>
      </w:r>
      <w:r w:rsidRPr="004C63A1">
        <w:rPr>
          <w:rFonts w:ascii="Arial" w:hAnsi="Arial" w:cs="Arial"/>
          <w:sz w:val="22"/>
          <w:szCs w:val="22"/>
          <w:shd w:val="clear" w:color="auto" w:fill="FFFF00"/>
          <w:lang w:val="en-GB"/>
        </w:rPr>
        <w:t>……………………………</w:t>
      </w:r>
      <w:r w:rsidRPr="004C63A1">
        <w:rPr>
          <w:rFonts w:ascii="Arial" w:hAnsi="Arial" w:cs="Arial"/>
          <w:sz w:val="22"/>
          <w:szCs w:val="22"/>
          <w:lang w:val="en-GB"/>
        </w:rPr>
        <w:t>).</w:t>
      </w:r>
    </w:p>
    <w:p w:rsidR="00970538" w:rsidRPr="004C63A1" w:rsidRDefault="00970538" w:rsidP="00713606">
      <w:pPr>
        <w:tabs>
          <w:tab w:val="left" w:pos="709"/>
          <w:tab w:val="left" w:pos="851"/>
          <w:tab w:val="left" w:pos="993"/>
        </w:tabs>
        <w:suppressAutoHyphens/>
        <w:ind w:left="426"/>
        <w:jc w:val="both"/>
        <w:rPr>
          <w:rFonts w:ascii="Arial" w:hAnsi="Arial" w:cs="Arial"/>
          <w:sz w:val="22"/>
          <w:szCs w:val="22"/>
          <w:lang w:val="en-GB"/>
        </w:rPr>
      </w:pPr>
    </w:p>
    <w:p w:rsidR="00970538" w:rsidRPr="004C63A1" w:rsidRDefault="00970538" w:rsidP="007311E4">
      <w:pPr>
        <w:tabs>
          <w:tab w:val="left" w:pos="709"/>
          <w:tab w:val="left" w:pos="851"/>
          <w:tab w:val="left" w:pos="993"/>
        </w:tabs>
        <w:ind w:left="426" w:hanging="426"/>
        <w:jc w:val="both"/>
        <w:rPr>
          <w:rFonts w:ascii="Arial" w:hAnsi="Arial" w:cs="Arial"/>
          <w:sz w:val="22"/>
          <w:szCs w:val="22"/>
          <w:lang w:val="en-GB"/>
        </w:rPr>
      </w:pPr>
    </w:p>
    <w:p w:rsidR="00970538" w:rsidRPr="004C63A1" w:rsidRDefault="00970538" w:rsidP="007A2D94">
      <w:pPr>
        <w:numPr>
          <w:ilvl w:val="0"/>
          <w:numId w:val="12"/>
        </w:numPr>
        <w:tabs>
          <w:tab w:val="left" w:pos="709"/>
          <w:tab w:val="left" w:pos="851"/>
          <w:tab w:val="left" w:pos="993"/>
        </w:tabs>
        <w:suppressAutoHyphens/>
        <w:ind w:left="426" w:hanging="426"/>
        <w:jc w:val="both"/>
        <w:rPr>
          <w:rFonts w:ascii="Arial" w:hAnsi="Arial" w:cs="Arial"/>
          <w:sz w:val="22"/>
          <w:szCs w:val="22"/>
          <w:lang w:val="en-GB"/>
        </w:rPr>
      </w:pPr>
      <w:r w:rsidRPr="004C63A1">
        <w:rPr>
          <w:rFonts w:ascii="Arial" w:hAnsi="Arial" w:cs="Arial"/>
          <w:sz w:val="22"/>
          <w:szCs w:val="22"/>
          <w:lang w:val="en-GB"/>
        </w:rPr>
        <w:t>The agreed price for</w:t>
      </w:r>
      <w:r w:rsidR="005307C7">
        <w:rPr>
          <w:rFonts w:ascii="Arial" w:hAnsi="Arial" w:cs="Arial"/>
          <w:sz w:val="22"/>
          <w:szCs w:val="22"/>
          <w:lang w:val="en-GB"/>
        </w:rPr>
        <w:t xml:space="preserve"> complete fulfilment of</w:t>
      </w:r>
      <w:r w:rsidRPr="004C63A1">
        <w:rPr>
          <w:rFonts w:ascii="Arial" w:hAnsi="Arial" w:cs="Arial"/>
          <w:sz w:val="22"/>
          <w:szCs w:val="22"/>
          <w:lang w:val="en-GB"/>
        </w:rPr>
        <w:t xml:space="preserve"> the Work in accordance with Article 1 of this Section is final and the maximum permitted price. The agreed price includes all </w:t>
      </w:r>
      <w:proofErr w:type="gramStart"/>
      <w:r w:rsidRPr="004C63A1">
        <w:rPr>
          <w:rFonts w:ascii="Arial" w:hAnsi="Arial" w:cs="Arial"/>
          <w:sz w:val="22"/>
          <w:szCs w:val="22"/>
          <w:lang w:val="en-GB"/>
        </w:rPr>
        <w:t>Contractor’s</w:t>
      </w:r>
      <w:proofErr w:type="gramEnd"/>
      <w:r w:rsidRPr="004C63A1">
        <w:rPr>
          <w:rFonts w:ascii="Arial" w:hAnsi="Arial" w:cs="Arial"/>
          <w:sz w:val="22"/>
          <w:szCs w:val="22"/>
          <w:lang w:val="en-GB"/>
        </w:rPr>
        <w:t xml:space="preserve"> costs on the proper performance of the Work in the extent specified in Section III of this contract.   </w:t>
      </w:r>
    </w:p>
    <w:p w:rsidR="00970538" w:rsidRPr="004C63A1" w:rsidRDefault="00970538" w:rsidP="007311E4">
      <w:pPr>
        <w:pStyle w:val="Zkladntext"/>
        <w:tabs>
          <w:tab w:val="num" w:pos="360"/>
          <w:tab w:val="left" w:pos="709"/>
          <w:tab w:val="left" w:pos="851"/>
          <w:tab w:val="left" w:pos="993"/>
        </w:tabs>
        <w:ind w:left="426" w:hanging="426"/>
        <w:rPr>
          <w:rFonts w:ascii="Arial" w:hAnsi="Arial" w:cs="Arial"/>
          <w:sz w:val="22"/>
          <w:szCs w:val="22"/>
          <w:lang w:val="en-GB"/>
        </w:rPr>
      </w:pPr>
    </w:p>
    <w:p w:rsidR="00970538" w:rsidRPr="004C63A1" w:rsidRDefault="00970538" w:rsidP="007A2D94">
      <w:pPr>
        <w:numPr>
          <w:ilvl w:val="0"/>
          <w:numId w:val="12"/>
        </w:numPr>
        <w:tabs>
          <w:tab w:val="left" w:pos="709"/>
          <w:tab w:val="left" w:pos="851"/>
          <w:tab w:val="left" w:pos="993"/>
        </w:tabs>
        <w:suppressAutoHyphens/>
        <w:ind w:left="426" w:hanging="426"/>
        <w:jc w:val="both"/>
        <w:rPr>
          <w:rFonts w:ascii="Arial" w:hAnsi="Arial" w:cs="Arial"/>
          <w:sz w:val="22"/>
          <w:szCs w:val="22"/>
          <w:lang w:val="en-GB"/>
        </w:rPr>
      </w:pPr>
      <w:r w:rsidRPr="004C63A1">
        <w:rPr>
          <w:rFonts w:ascii="Arial" w:hAnsi="Arial" w:cs="Arial"/>
          <w:sz w:val="22"/>
          <w:szCs w:val="22"/>
          <w:lang w:val="en-GB"/>
        </w:rPr>
        <w:t xml:space="preserve">With the price for the performance of the Work, Contractor shall charge VAT at the statutory rate specified by Act No. 235/2004 coll., on VAT, as amended. Alternatively, in case VAT is changed during the performance of the Work, Contractor undertakes to charge VAT in compliance with the valid regulations.  </w:t>
      </w:r>
    </w:p>
    <w:p w:rsidR="00970538" w:rsidRPr="004C63A1" w:rsidRDefault="00970538" w:rsidP="00963389">
      <w:pPr>
        <w:pStyle w:val="BodyTextIndent31"/>
        <w:tabs>
          <w:tab w:val="num" w:pos="360"/>
          <w:tab w:val="left" w:pos="709"/>
          <w:tab w:val="left" w:pos="851"/>
          <w:tab w:val="left" w:pos="993"/>
        </w:tabs>
        <w:ind w:left="426" w:hanging="426"/>
        <w:rPr>
          <w:rFonts w:cs="Arial"/>
          <w:szCs w:val="22"/>
          <w:lang w:val="en-GB"/>
        </w:rPr>
      </w:pPr>
      <w:r w:rsidRPr="004C63A1">
        <w:rPr>
          <w:rFonts w:cs="Arial"/>
          <w:szCs w:val="22"/>
          <w:lang w:val="en-GB"/>
        </w:rPr>
        <w:t xml:space="preserve"> </w:t>
      </w:r>
    </w:p>
    <w:p w:rsidR="00970538" w:rsidRPr="004C63A1" w:rsidRDefault="00970538" w:rsidP="007A2D94">
      <w:pPr>
        <w:pStyle w:val="Odstavecseseznamem"/>
        <w:numPr>
          <w:ilvl w:val="0"/>
          <w:numId w:val="12"/>
        </w:numPr>
        <w:jc w:val="both"/>
        <w:rPr>
          <w:rFonts w:ascii="Arial" w:hAnsi="Arial" w:cs="Arial"/>
          <w:sz w:val="22"/>
          <w:szCs w:val="22"/>
          <w:lang w:val="en-GB"/>
        </w:rPr>
      </w:pPr>
      <w:r w:rsidRPr="004C63A1">
        <w:rPr>
          <w:rFonts w:ascii="Arial" w:hAnsi="Arial" w:cs="Arial"/>
          <w:sz w:val="22"/>
          <w:szCs w:val="22"/>
          <w:lang w:val="en-GB"/>
        </w:rPr>
        <w:t>The agreed price also includes all prices of work and supplies not mentioned in the technical specification but of which Contractor knew or may have known within their professional knowledge that they are necessary for the performance of the Work. The price for Work also includes transport costs, handling costs, insurance and other costs of Contractor necessary for timely and complete performance of the Work in accordance with this contract. The agreed price also includes all potential taxes, customs, licenses, and other payments, as well as packaging, marking, and certificates related to the subject matter of the contract. The price also contains costs for assembly and installation, putting into operation including the function test, delivery of accessories, particular software and firmware, training of Principal</w:t>
      </w:r>
      <w:r w:rsidRPr="004C63A1">
        <w:rPr>
          <w:rFonts w:ascii="Calibri" w:hAnsi="Calibri" w:cs="Arial"/>
          <w:sz w:val="22"/>
          <w:szCs w:val="22"/>
          <w:lang w:val="en-GB"/>
        </w:rPr>
        <w:t>'</w:t>
      </w:r>
      <w:r w:rsidRPr="004C63A1">
        <w:rPr>
          <w:rFonts w:ascii="Arial" w:hAnsi="Arial" w:cs="Arial"/>
          <w:sz w:val="22"/>
          <w:szCs w:val="22"/>
          <w:lang w:val="en-GB"/>
        </w:rPr>
        <w:t xml:space="preserve">s operating personnel, and the test proving the required parameters of the equipment. Furthermore, the order includes the delivery of other equipment necessary for the installation and correct functioning of the device. The price also includes the insurance of transport, </w:t>
      </w:r>
      <w:r w:rsidR="0002721C" w:rsidRPr="004C63A1">
        <w:rPr>
          <w:rFonts w:ascii="Arial" w:hAnsi="Arial" w:cs="Arial"/>
          <w:sz w:val="22"/>
          <w:szCs w:val="22"/>
          <w:lang w:val="en-GB"/>
        </w:rPr>
        <w:t xml:space="preserve">all the Principal´s expenses connected to ensuring of the free of charge warranty servicing </w:t>
      </w:r>
      <w:r w:rsidRPr="004C63A1">
        <w:rPr>
          <w:rFonts w:ascii="Arial" w:hAnsi="Arial" w:cs="Arial"/>
          <w:sz w:val="22"/>
          <w:szCs w:val="22"/>
          <w:lang w:val="en-GB"/>
        </w:rPr>
        <w:t>during the warranty period, etc. In addition, the price includes a payment for software license, payments for the upgrade of firmware and software, which are a part of this contract provided along the whole length of warranty period.</w:t>
      </w:r>
    </w:p>
    <w:p w:rsidR="00970538" w:rsidRPr="004C63A1" w:rsidRDefault="00970538" w:rsidP="00296D6E">
      <w:pPr>
        <w:tabs>
          <w:tab w:val="left" w:pos="709"/>
          <w:tab w:val="left" w:pos="851"/>
          <w:tab w:val="left" w:pos="993"/>
        </w:tabs>
        <w:suppressAutoHyphens/>
        <w:ind w:left="426"/>
        <w:jc w:val="both"/>
        <w:rPr>
          <w:rFonts w:ascii="Arial" w:hAnsi="Arial" w:cs="Arial"/>
          <w:sz w:val="22"/>
          <w:szCs w:val="22"/>
          <w:lang w:val="en-GB"/>
        </w:rPr>
      </w:pPr>
    </w:p>
    <w:p w:rsidR="00970538" w:rsidRPr="004C63A1" w:rsidRDefault="00970538" w:rsidP="007A2D94">
      <w:pPr>
        <w:numPr>
          <w:ilvl w:val="0"/>
          <w:numId w:val="12"/>
        </w:numPr>
        <w:tabs>
          <w:tab w:val="clear" w:pos="360"/>
          <w:tab w:val="left" w:pos="709"/>
          <w:tab w:val="left" w:pos="851"/>
          <w:tab w:val="left" w:pos="993"/>
        </w:tabs>
        <w:suppressAutoHyphens/>
        <w:ind w:left="426" w:hanging="426"/>
        <w:jc w:val="both"/>
        <w:rPr>
          <w:rFonts w:ascii="Arial" w:hAnsi="Arial" w:cs="Arial"/>
          <w:sz w:val="22"/>
          <w:szCs w:val="22"/>
          <w:lang w:val="en-GB"/>
        </w:rPr>
      </w:pPr>
      <w:r w:rsidRPr="004C63A1">
        <w:rPr>
          <w:rFonts w:ascii="Arial" w:hAnsi="Arial" w:cs="Arial"/>
          <w:sz w:val="22"/>
          <w:szCs w:val="22"/>
          <w:lang w:val="en-GB"/>
        </w:rPr>
        <w:t>In case Contractor performs any of the works without Principal</w:t>
      </w:r>
      <w:r w:rsidRPr="004C63A1">
        <w:rPr>
          <w:rFonts w:ascii="Calibri" w:hAnsi="Calibri" w:cs="Arial"/>
          <w:sz w:val="22"/>
          <w:szCs w:val="22"/>
          <w:lang w:val="en-GB"/>
        </w:rPr>
        <w:t>'</w:t>
      </w:r>
      <w:r w:rsidRPr="004C63A1">
        <w:rPr>
          <w:rFonts w:ascii="Arial" w:hAnsi="Arial" w:cs="Arial"/>
          <w:sz w:val="22"/>
          <w:szCs w:val="22"/>
          <w:lang w:val="en-GB"/>
        </w:rPr>
        <w:t>s written consent, Principal has the right to refuse to pay for them.</w:t>
      </w:r>
    </w:p>
    <w:p w:rsidR="00970538" w:rsidRPr="004C63A1" w:rsidRDefault="00970538" w:rsidP="007311E4">
      <w:pPr>
        <w:tabs>
          <w:tab w:val="left" w:pos="709"/>
          <w:tab w:val="left" w:pos="851"/>
          <w:tab w:val="left" w:pos="993"/>
        </w:tabs>
        <w:ind w:left="426" w:hanging="426"/>
        <w:jc w:val="both"/>
        <w:rPr>
          <w:rFonts w:ascii="Arial" w:hAnsi="Arial" w:cs="Arial"/>
          <w:sz w:val="22"/>
          <w:szCs w:val="22"/>
          <w:lang w:val="en-GB"/>
        </w:rPr>
      </w:pPr>
    </w:p>
    <w:p w:rsidR="00E440B9" w:rsidRPr="00E440B9" w:rsidRDefault="00970538" w:rsidP="005307C7">
      <w:pPr>
        <w:numPr>
          <w:ilvl w:val="0"/>
          <w:numId w:val="12"/>
        </w:numPr>
        <w:tabs>
          <w:tab w:val="clear" w:pos="360"/>
          <w:tab w:val="left" w:pos="709"/>
          <w:tab w:val="left" w:pos="851"/>
          <w:tab w:val="left" w:pos="993"/>
        </w:tabs>
        <w:suppressAutoHyphens/>
        <w:ind w:left="426" w:hanging="426"/>
        <w:jc w:val="both"/>
        <w:rPr>
          <w:rFonts w:ascii="Arial" w:hAnsi="Arial" w:cs="Arial"/>
          <w:sz w:val="22"/>
          <w:szCs w:val="22"/>
        </w:rPr>
      </w:pPr>
      <w:r w:rsidRPr="004C63A1">
        <w:rPr>
          <w:rFonts w:ascii="Arial" w:hAnsi="Arial" w:cs="Arial"/>
          <w:sz w:val="22"/>
          <w:szCs w:val="22"/>
          <w:lang w:val="en-GB"/>
        </w:rPr>
        <w:t>The final price for the Work specified in Article 1 of this Section can only be exceeded if VAT having an effect on the amount of the offer price is changed during the subject matter performance</w:t>
      </w:r>
      <w:r w:rsidR="005307C7">
        <w:rPr>
          <w:rFonts w:ascii="Arial" w:hAnsi="Arial" w:cs="Arial"/>
          <w:sz w:val="22"/>
          <w:szCs w:val="22"/>
          <w:lang w:val="en-GB"/>
        </w:rPr>
        <w:t xml:space="preserve"> and by fulfilment of the conditions by Section XVII. </w:t>
      </w:r>
      <w:proofErr w:type="gramStart"/>
      <w:r w:rsidR="005307C7">
        <w:rPr>
          <w:rFonts w:ascii="Arial" w:hAnsi="Arial" w:cs="Arial"/>
          <w:sz w:val="22"/>
          <w:szCs w:val="22"/>
          <w:lang w:val="en-GB"/>
        </w:rPr>
        <w:t>of</w:t>
      </w:r>
      <w:proofErr w:type="gramEnd"/>
      <w:r w:rsidR="005307C7">
        <w:rPr>
          <w:rFonts w:ascii="Arial" w:hAnsi="Arial" w:cs="Arial"/>
          <w:sz w:val="22"/>
          <w:szCs w:val="22"/>
          <w:lang w:val="en-GB"/>
        </w:rPr>
        <w:t xml:space="preserve"> this contract, or a change of the scale of Work according this Contract will be needed</w:t>
      </w:r>
      <w:r w:rsidRPr="004C63A1">
        <w:rPr>
          <w:rFonts w:ascii="Arial" w:hAnsi="Arial" w:cs="Arial"/>
          <w:sz w:val="22"/>
          <w:szCs w:val="22"/>
          <w:lang w:val="en-GB"/>
        </w:rPr>
        <w:t>.</w:t>
      </w:r>
    </w:p>
    <w:p w:rsidR="00970538" w:rsidRPr="005307C7" w:rsidRDefault="005307C7" w:rsidP="00E440B9">
      <w:pPr>
        <w:tabs>
          <w:tab w:val="left" w:pos="709"/>
          <w:tab w:val="left" w:pos="851"/>
          <w:tab w:val="left" w:pos="993"/>
        </w:tabs>
        <w:suppressAutoHyphens/>
        <w:ind w:left="426"/>
        <w:jc w:val="both"/>
        <w:rPr>
          <w:rFonts w:ascii="Arial" w:hAnsi="Arial" w:cs="Arial"/>
          <w:sz w:val="22"/>
          <w:szCs w:val="22"/>
        </w:rPr>
      </w:pPr>
      <w:r w:rsidRPr="005307C7">
        <w:rPr>
          <w:rFonts w:ascii="Arial" w:hAnsi="Arial" w:cs="Arial"/>
          <w:sz w:val="22"/>
          <w:szCs w:val="22"/>
        </w:rPr>
        <w:t xml:space="preserve"> </w:t>
      </w:r>
    </w:p>
    <w:p w:rsidR="00970538" w:rsidRPr="004C63A1" w:rsidRDefault="00970538" w:rsidP="002544EE">
      <w:pPr>
        <w:suppressAutoHyphens/>
        <w:ind w:left="709"/>
        <w:jc w:val="both"/>
        <w:rPr>
          <w:rFonts w:ascii="Arial" w:hAnsi="Arial" w:cs="Arial"/>
          <w:sz w:val="22"/>
          <w:szCs w:val="22"/>
          <w:lang w:val="en-GB"/>
        </w:rPr>
      </w:pPr>
    </w:p>
    <w:p w:rsidR="00970538" w:rsidRPr="004C63A1" w:rsidRDefault="00970538" w:rsidP="00880A2C">
      <w:pPr>
        <w:suppressAutoHyphens/>
        <w:ind w:left="709"/>
        <w:jc w:val="center"/>
        <w:rPr>
          <w:rFonts w:ascii="Arial" w:hAnsi="Arial" w:cs="Arial"/>
          <w:b/>
          <w:sz w:val="22"/>
          <w:szCs w:val="22"/>
          <w:lang w:val="en-GB"/>
        </w:rPr>
      </w:pPr>
      <w:proofErr w:type="gramStart"/>
      <w:r w:rsidRPr="004C63A1">
        <w:rPr>
          <w:rFonts w:ascii="Arial" w:hAnsi="Arial" w:cs="Arial"/>
          <w:b/>
          <w:sz w:val="22"/>
          <w:szCs w:val="22"/>
          <w:lang w:val="en-GB"/>
        </w:rPr>
        <w:t>Section V.</w:t>
      </w:r>
      <w:proofErr w:type="gramEnd"/>
    </w:p>
    <w:p w:rsidR="00970538" w:rsidRPr="004C63A1" w:rsidRDefault="00970538" w:rsidP="00880A2C">
      <w:pPr>
        <w:tabs>
          <w:tab w:val="left" w:pos="709"/>
          <w:tab w:val="left" w:pos="851"/>
          <w:tab w:val="left" w:pos="993"/>
        </w:tabs>
        <w:ind w:left="426"/>
        <w:jc w:val="center"/>
        <w:rPr>
          <w:rFonts w:ascii="Arial" w:hAnsi="Arial" w:cs="Arial"/>
          <w:i/>
          <w:sz w:val="22"/>
          <w:szCs w:val="22"/>
          <w:lang w:val="en-GB"/>
        </w:rPr>
      </w:pPr>
      <w:r w:rsidRPr="004C63A1">
        <w:rPr>
          <w:rFonts w:ascii="Arial" w:hAnsi="Arial" w:cs="Arial"/>
          <w:i/>
          <w:sz w:val="22"/>
          <w:szCs w:val="22"/>
          <w:lang w:val="en-GB"/>
        </w:rPr>
        <w:t xml:space="preserve">Invoicing and payment conditions </w:t>
      </w:r>
    </w:p>
    <w:p w:rsidR="00970538" w:rsidRPr="004C63A1" w:rsidRDefault="00970538" w:rsidP="00713606">
      <w:pPr>
        <w:tabs>
          <w:tab w:val="left" w:pos="709"/>
          <w:tab w:val="left" w:pos="851"/>
          <w:tab w:val="left" w:pos="993"/>
        </w:tabs>
        <w:ind w:left="426"/>
        <w:jc w:val="both"/>
        <w:rPr>
          <w:rFonts w:ascii="Arial" w:hAnsi="Arial" w:cs="Arial"/>
          <w:sz w:val="22"/>
          <w:szCs w:val="22"/>
          <w:lang w:val="en-GB"/>
        </w:rPr>
      </w:pPr>
    </w:p>
    <w:p w:rsidR="00970538" w:rsidRPr="004C63A1" w:rsidRDefault="00970538" w:rsidP="007A2D94">
      <w:pPr>
        <w:numPr>
          <w:ilvl w:val="0"/>
          <w:numId w:val="22"/>
        </w:numPr>
        <w:tabs>
          <w:tab w:val="clear" w:pos="360"/>
          <w:tab w:val="left" w:pos="709"/>
          <w:tab w:val="left" w:pos="851"/>
          <w:tab w:val="left" w:pos="993"/>
        </w:tabs>
        <w:suppressAutoHyphens/>
        <w:ind w:left="426" w:hanging="426"/>
        <w:jc w:val="both"/>
        <w:rPr>
          <w:rFonts w:ascii="Arial" w:hAnsi="Arial" w:cs="Arial"/>
          <w:sz w:val="22"/>
          <w:szCs w:val="22"/>
          <w:lang w:val="en-GB"/>
        </w:rPr>
      </w:pPr>
      <w:r w:rsidRPr="004C63A1">
        <w:rPr>
          <w:rFonts w:ascii="Arial" w:hAnsi="Arial" w:cs="Arial"/>
          <w:sz w:val="22"/>
          <w:szCs w:val="22"/>
          <w:lang w:val="en-GB"/>
        </w:rPr>
        <w:t xml:space="preserve">Principal shall pay the agreed price for the performance of the Work to Contractor on the basis of an invoice which Contractor submits to Principal in accordance with the provisions of this contract. </w:t>
      </w:r>
    </w:p>
    <w:p w:rsidR="00970538" w:rsidRPr="004C63A1" w:rsidRDefault="00970538" w:rsidP="00DA08F9">
      <w:pPr>
        <w:tabs>
          <w:tab w:val="left" w:pos="709"/>
          <w:tab w:val="left" w:pos="851"/>
          <w:tab w:val="left" w:pos="993"/>
        </w:tabs>
        <w:suppressAutoHyphens/>
        <w:ind w:left="426"/>
        <w:jc w:val="both"/>
        <w:rPr>
          <w:rFonts w:ascii="Arial" w:hAnsi="Arial" w:cs="Arial"/>
          <w:sz w:val="22"/>
          <w:szCs w:val="22"/>
          <w:lang w:val="en-GB"/>
        </w:rPr>
      </w:pPr>
    </w:p>
    <w:p w:rsidR="00970538" w:rsidRPr="004C63A1" w:rsidRDefault="00970538" w:rsidP="007A2D94">
      <w:pPr>
        <w:numPr>
          <w:ilvl w:val="0"/>
          <w:numId w:val="22"/>
        </w:numPr>
        <w:tabs>
          <w:tab w:val="clear" w:pos="360"/>
          <w:tab w:val="left" w:pos="709"/>
          <w:tab w:val="left" w:pos="851"/>
          <w:tab w:val="left" w:pos="993"/>
        </w:tabs>
        <w:suppressAutoHyphens/>
        <w:ind w:left="426" w:hanging="426"/>
        <w:jc w:val="both"/>
        <w:rPr>
          <w:rFonts w:ascii="Arial" w:hAnsi="Arial" w:cs="Arial"/>
          <w:sz w:val="22"/>
          <w:szCs w:val="22"/>
          <w:lang w:val="en-GB"/>
        </w:rPr>
      </w:pPr>
      <w:r w:rsidRPr="004C63A1">
        <w:rPr>
          <w:rFonts w:ascii="Arial" w:hAnsi="Arial" w:cs="Arial"/>
          <w:sz w:val="22"/>
          <w:szCs w:val="22"/>
          <w:lang w:val="en-GB"/>
        </w:rPr>
        <w:lastRenderedPageBreak/>
        <w:t xml:space="preserve">The invoicing will be performed on the basis of an invoice issued by Contractor after </w:t>
      </w:r>
      <w:r w:rsidRPr="00E440B9">
        <w:rPr>
          <w:rFonts w:ascii="Arial" w:hAnsi="Arial" w:cs="Arial"/>
          <w:sz w:val="22"/>
          <w:szCs w:val="22"/>
          <w:lang w:val="en-GB"/>
        </w:rPr>
        <w:t xml:space="preserve">handover </w:t>
      </w:r>
      <w:del w:id="6" w:author="Dolecek" w:date="2014-08-12T09:27:00Z">
        <w:r w:rsidRPr="00E440B9" w:rsidDel="00F075DA">
          <w:rPr>
            <w:rFonts w:ascii="Arial" w:hAnsi="Arial" w:cs="Arial"/>
            <w:sz w:val="22"/>
            <w:szCs w:val="22"/>
            <w:lang w:val="en-GB"/>
          </w:rPr>
          <w:delText>of the</w:delText>
        </w:r>
        <w:r w:rsidR="005F71AE" w:rsidRPr="00E440B9" w:rsidDel="00F075DA">
          <w:rPr>
            <w:rFonts w:ascii="Arial" w:hAnsi="Arial" w:cs="Arial"/>
            <w:sz w:val="22"/>
            <w:szCs w:val="22"/>
            <w:lang w:val="en-GB"/>
          </w:rPr>
          <w:delText xml:space="preserve"> parts </w:delText>
        </w:r>
      </w:del>
      <w:r w:rsidR="005F71AE" w:rsidRPr="00E440B9">
        <w:rPr>
          <w:rFonts w:ascii="Arial" w:hAnsi="Arial" w:cs="Arial"/>
          <w:sz w:val="22"/>
          <w:szCs w:val="22"/>
          <w:lang w:val="en-GB"/>
        </w:rPr>
        <w:t>of the</w:t>
      </w:r>
      <w:ins w:id="7" w:author="Dolecek" w:date="2014-08-12T09:27:00Z">
        <w:r w:rsidR="00F075DA">
          <w:rPr>
            <w:rFonts w:ascii="Arial" w:hAnsi="Arial" w:cs="Arial"/>
            <w:sz w:val="22"/>
            <w:szCs w:val="22"/>
            <w:lang w:val="en-GB"/>
          </w:rPr>
          <w:t xml:space="preserve"> complete</w:t>
        </w:r>
      </w:ins>
      <w:r w:rsidRPr="00E440B9">
        <w:rPr>
          <w:rFonts w:ascii="Arial" w:hAnsi="Arial" w:cs="Arial"/>
          <w:sz w:val="22"/>
          <w:szCs w:val="22"/>
          <w:lang w:val="en-GB"/>
        </w:rPr>
        <w:t xml:space="preserve"> Work</w:t>
      </w:r>
      <w:del w:id="8" w:author="Dolecek" w:date="2014-08-12T09:27:00Z">
        <w:r w:rsidR="005F71AE" w:rsidRPr="00E440B9" w:rsidDel="00F075DA">
          <w:rPr>
            <w:rFonts w:ascii="Arial" w:hAnsi="Arial" w:cs="Arial"/>
            <w:sz w:val="22"/>
            <w:szCs w:val="22"/>
            <w:lang w:val="en-GB"/>
          </w:rPr>
          <w:delText xml:space="preserve"> mentioned in Section IV. Article 1</w:delText>
        </w:r>
        <w:r w:rsidR="00E440B9" w:rsidDel="00F075DA">
          <w:rPr>
            <w:rFonts w:ascii="Arial" w:hAnsi="Arial" w:cs="Arial"/>
            <w:sz w:val="22"/>
            <w:szCs w:val="22"/>
            <w:lang w:val="en-GB"/>
          </w:rPr>
          <w:delText xml:space="preserve">, letters A. to </w:delText>
        </w:r>
        <w:r w:rsidR="00F02498" w:rsidDel="00F075DA">
          <w:rPr>
            <w:rFonts w:ascii="Arial" w:hAnsi="Arial" w:cs="Arial"/>
            <w:sz w:val="22"/>
            <w:szCs w:val="22"/>
            <w:lang w:val="en-GB"/>
          </w:rPr>
          <w:delText>B</w:delText>
        </w:r>
        <w:r w:rsidR="00E440B9" w:rsidDel="00F075DA">
          <w:rPr>
            <w:rFonts w:ascii="Arial" w:hAnsi="Arial" w:cs="Arial"/>
            <w:sz w:val="22"/>
            <w:szCs w:val="22"/>
            <w:lang w:val="en-GB"/>
          </w:rPr>
          <w:delText>.</w:delText>
        </w:r>
        <w:r w:rsidR="005F71AE" w:rsidRPr="00E440B9" w:rsidDel="00F075DA">
          <w:rPr>
            <w:rFonts w:ascii="Arial" w:hAnsi="Arial" w:cs="Arial"/>
            <w:sz w:val="22"/>
            <w:szCs w:val="22"/>
            <w:lang w:val="en-GB"/>
          </w:rPr>
          <w:delText xml:space="preserve"> of this Contract</w:delText>
        </w:r>
      </w:del>
      <w:r w:rsidRPr="00E440B9">
        <w:rPr>
          <w:rFonts w:ascii="Arial" w:hAnsi="Arial" w:cs="Arial"/>
          <w:sz w:val="22"/>
          <w:szCs w:val="22"/>
          <w:lang w:val="en-GB"/>
        </w:rPr>
        <w:t xml:space="preserve">, </w:t>
      </w:r>
      <w:r w:rsidR="00E440B9">
        <w:rPr>
          <w:rFonts w:ascii="Arial" w:hAnsi="Arial" w:cs="Arial"/>
          <w:sz w:val="22"/>
          <w:szCs w:val="22"/>
          <w:lang w:val="en-GB"/>
        </w:rPr>
        <w:t>after the</w:t>
      </w:r>
      <w:r w:rsidRPr="00E440B9">
        <w:rPr>
          <w:rFonts w:ascii="Arial" w:hAnsi="Arial" w:cs="Arial"/>
          <w:sz w:val="22"/>
          <w:szCs w:val="22"/>
          <w:lang w:val="en-GB"/>
        </w:rPr>
        <w:t xml:space="preserve"> training</w:t>
      </w:r>
      <w:r w:rsidR="00E440B9">
        <w:rPr>
          <w:rFonts w:ascii="Arial" w:hAnsi="Arial" w:cs="Arial"/>
          <w:sz w:val="22"/>
          <w:szCs w:val="22"/>
          <w:lang w:val="en-GB"/>
        </w:rPr>
        <w:t xml:space="preserve"> of Principal´s employees and, and after the </w:t>
      </w:r>
      <w:r w:rsidRPr="00E440B9">
        <w:rPr>
          <w:rFonts w:ascii="Arial" w:hAnsi="Arial" w:cs="Arial"/>
          <w:sz w:val="22"/>
          <w:szCs w:val="22"/>
          <w:lang w:val="en-GB"/>
        </w:rPr>
        <w:t>formal acceptance</w:t>
      </w:r>
      <w:r w:rsidR="00E440B9">
        <w:rPr>
          <w:rFonts w:ascii="Arial" w:hAnsi="Arial" w:cs="Arial"/>
          <w:sz w:val="22"/>
          <w:szCs w:val="22"/>
          <w:lang w:val="en-GB"/>
        </w:rPr>
        <w:t xml:space="preserve"> of the Work</w:t>
      </w:r>
      <w:r w:rsidRPr="00E440B9">
        <w:rPr>
          <w:rFonts w:ascii="Arial" w:hAnsi="Arial" w:cs="Arial"/>
          <w:sz w:val="22"/>
          <w:szCs w:val="22"/>
          <w:lang w:val="en-GB"/>
        </w:rPr>
        <w:t xml:space="preserve">. The </w:t>
      </w:r>
      <w:r w:rsidR="005F71AE" w:rsidRPr="00E440B9">
        <w:rPr>
          <w:rFonts w:ascii="Arial" w:hAnsi="Arial" w:cs="Arial"/>
          <w:sz w:val="22"/>
          <w:szCs w:val="22"/>
          <w:lang w:val="en-GB"/>
        </w:rPr>
        <w:t xml:space="preserve">final </w:t>
      </w:r>
      <w:r w:rsidRPr="00E440B9">
        <w:rPr>
          <w:rFonts w:ascii="Arial" w:hAnsi="Arial" w:cs="Arial"/>
          <w:sz w:val="22"/>
          <w:szCs w:val="22"/>
          <w:lang w:val="en-GB"/>
        </w:rPr>
        <w:t xml:space="preserve">invoice annex shall contain </w:t>
      </w:r>
      <w:r w:rsidR="00E440B9">
        <w:rPr>
          <w:rFonts w:ascii="Arial" w:hAnsi="Arial" w:cs="Arial"/>
          <w:sz w:val="22"/>
          <w:szCs w:val="22"/>
          <w:lang w:val="en-GB"/>
        </w:rPr>
        <w:t xml:space="preserve">the </w:t>
      </w:r>
      <w:r w:rsidRPr="00E440B9">
        <w:rPr>
          <w:rFonts w:ascii="Arial" w:hAnsi="Arial" w:cs="Arial"/>
          <w:sz w:val="22"/>
          <w:szCs w:val="22"/>
          <w:lang w:val="en-GB"/>
        </w:rPr>
        <w:t>handover</w:t>
      </w:r>
      <w:r w:rsidRPr="004C63A1">
        <w:rPr>
          <w:rFonts w:ascii="Arial" w:hAnsi="Arial" w:cs="Arial"/>
          <w:sz w:val="22"/>
          <w:szCs w:val="22"/>
          <w:lang w:val="en-GB"/>
        </w:rPr>
        <w:t xml:space="preserve"> records </w:t>
      </w:r>
      <w:del w:id="9" w:author="Dolecek" w:date="2014-08-12T09:27:00Z">
        <w:r w:rsidR="00E440B9" w:rsidDel="00F075DA">
          <w:rPr>
            <w:rFonts w:ascii="Arial" w:hAnsi="Arial" w:cs="Arial"/>
            <w:sz w:val="22"/>
            <w:szCs w:val="22"/>
            <w:lang w:val="en-GB"/>
          </w:rPr>
          <w:delText xml:space="preserve">of all the parts </w:delText>
        </w:r>
      </w:del>
      <w:r w:rsidR="00E440B9">
        <w:rPr>
          <w:rFonts w:ascii="Arial" w:hAnsi="Arial" w:cs="Arial"/>
          <w:sz w:val="22"/>
          <w:szCs w:val="22"/>
          <w:lang w:val="en-GB"/>
        </w:rPr>
        <w:t>of Work</w:t>
      </w:r>
      <w:r w:rsidRPr="004C63A1">
        <w:rPr>
          <w:rFonts w:ascii="Arial" w:hAnsi="Arial" w:cs="Arial"/>
          <w:sz w:val="22"/>
          <w:szCs w:val="22"/>
          <w:lang w:val="en-GB"/>
        </w:rPr>
        <w:t>. The condition for the invoicing is the submission of all documents meeting all conditions and requirements specified in the technical specification and all documents necessary for the permission to use the Work and other documentation in accordance with</w:t>
      </w:r>
      <w:r w:rsidR="00E440B9">
        <w:rPr>
          <w:rFonts w:ascii="Arial" w:hAnsi="Arial" w:cs="Arial"/>
          <w:sz w:val="22"/>
          <w:szCs w:val="22"/>
          <w:lang w:val="en-GB"/>
        </w:rPr>
        <w:t xml:space="preserve"> Section III. Article 3 and Section X. of</w:t>
      </w:r>
      <w:r w:rsidRPr="004C63A1">
        <w:rPr>
          <w:rFonts w:ascii="Arial" w:hAnsi="Arial" w:cs="Arial"/>
          <w:sz w:val="22"/>
          <w:szCs w:val="22"/>
          <w:lang w:val="en-GB"/>
        </w:rPr>
        <w:t xml:space="preserve"> this contract</w:t>
      </w:r>
    </w:p>
    <w:p w:rsidR="00970538" w:rsidRPr="004C63A1" w:rsidRDefault="00970538" w:rsidP="00A41D29">
      <w:pPr>
        <w:rPr>
          <w:rFonts w:ascii="Arial" w:hAnsi="Arial" w:cs="Arial"/>
          <w:sz w:val="22"/>
          <w:szCs w:val="22"/>
          <w:lang w:val="en-GB"/>
        </w:rPr>
      </w:pPr>
    </w:p>
    <w:p w:rsidR="00970538" w:rsidRPr="004C63A1" w:rsidRDefault="00970538" w:rsidP="007A2D94">
      <w:pPr>
        <w:numPr>
          <w:ilvl w:val="0"/>
          <w:numId w:val="22"/>
        </w:numPr>
        <w:tabs>
          <w:tab w:val="left" w:pos="709"/>
          <w:tab w:val="left" w:pos="851"/>
          <w:tab w:val="left" w:pos="993"/>
        </w:tabs>
        <w:suppressAutoHyphens/>
        <w:jc w:val="both"/>
        <w:rPr>
          <w:rFonts w:ascii="Arial" w:hAnsi="Arial" w:cs="Arial"/>
          <w:sz w:val="22"/>
          <w:szCs w:val="22"/>
          <w:lang w:val="en-GB"/>
        </w:rPr>
      </w:pPr>
      <w:r w:rsidRPr="004C63A1">
        <w:rPr>
          <w:rFonts w:ascii="Arial" w:hAnsi="Arial" w:cs="Arial"/>
          <w:color w:val="000000"/>
          <w:sz w:val="22"/>
          <w:szCs w:val="22"/>
          <w:lang w:val="en-GB"/>
        </w:rPr>
        <w:t>Invoice</w:t>
      </w:r>
      <w:r w:rsidR="00E440B9">
        <w:rPr>
          <w:rFonts w:ascii="Arial" w:hAnsi="Arial" w:cs="Arial"/>
          <w:color w:val="000000"/>
          <w:sz w:val="22"/>
          <w:szCs w:val="22"/>
          <w:lang w:val="en-GB"/>
        </w:rPr>
        <w:t>s</w:t>
      </w:r>
      <w:r w:rsidRPr="004C63A1">
        <w:rPr>
          <w:rFonts w:ascii="Arial" w:hAnsi="Arial" w:cs="Arial"/>
          <w:color w:val="000000"/>
          <w:sz w:val="22"/>
          <w:szCs w:val="22"/>
          <w:lang w:val="en-GB"/>
        </w:rPr>
        <w:t xml:space="preserve"> shall comply with valid, generally applied legal regulations concerning tax documents, i.e. comply with Act No. 235/2004 Coll., on VAT, and shall contain the title of the event “</w:t>
      </w:r>
      <w:r w:rsidR="004C58D3" w:rsidRPr="004C63A1">
        <w:rPr>
          <w:rFonts w:ascii="Arial" w:hAnsi="Arial" w:cs="Arial"/>
          <w:b/>
          <w:sz w:val="22"/>
          <w:szCs w:val="22"/>
          <w:lang w:val="en-GB"/>
        </w:rPr>
        <w:t xml:space="preserve">VR </w:t>
      </w:r>
      <w:del w:id="10" w:author="Dolecek" w:date="2014-08-12T08:53:00Z">
        <w:r w:rsidR="004C58D3" w:rsidRPr="004C63A1" w:rsidDel="00825FFA">
          <w:rPr>
            <w:rFonts w:ascii="Arial" w:hAnsi="Arial" w:cs="Arial"/>
            <w:b/>
            <w:sz w:val="22"/>
            <w:szCs w:val="22"/>
            <w:lang w:val="en-GB"/>
          </w:rPr>
          <w:delText>67A</w:delText>
        </w:r>
      </w:del>
      <w:ins w:id="11" w:author="Dolecek" w:date="2014-08-12T08:53:00Z">
        <w:r w:rsidR="00825FFA">
          <w:rPr>
            <w:rFonts w:ascii="Arial" w:hAnsi="Arial" w:cs="Arial"/>
            <w:b/>
            <w:sz w:val="22"/>
            <w:szCs w:val="22"/>
            <w:lang w:val="en-GB"/>
          </w:rPr>
          <w:t>67B</w:t>
        </w:r>
      </w:ins>
      <w:r w:rsidR="004C58D3" w:rsidRPr="004C63A1">
        <w:rPr>
          <w:rFonts w:ascii="Arial" w:hAnsi="Arial" w:cs="Arial"/>
          <w:b/>
          <w:sz w:val="22"/>
          <w:szCs w:val="22"/>
          <w:lang w:val="en-GB"/>
        </w:rPr>
        <w:t>: Purchase of Driving Simulator for Transport R&amp;D Centre</w:t>
      </w:r>
      <w:r w:rsidRPr="004C63A1">
        <w:rPr>
          <w:rFonts w:ascii="Arial" w:hAnsi="Arial" w:cs="Arial"/>
          <w:color w:val="000000"/>
          <w:sz w:val="22"/>
          <w:szCs w:val="22"/>
          <w:lang w:val="en-GB"/>
        </w:rPr>
        <w:t xml:space="preserve">” and the contract number of Buyer: </w:t>
      </w:r>
      <w:r w:rsidRPr="004C63A1">
        <w:rPr>
          <w:rFonts w:ascii="Arial" w:hAnsi="Arial" w:cs="Arial"/>
          <w:b/>
          <w:color w:val="000000"/>
          <w:sz w:val="22"/>
          <w:szCs w:val="22"/>
          <w:lang w:val="en-GB"/>
        </w:rPr>
        <w:t>SML/…../201</w:t>
      </w:r>
      <w:r w:rsidR="004C58D3" w:rsidRPr="004C63A1">
        <w:rPr>
          <w:rFonts w:ascii="Arial" w:hAnsi="Arial" w:cs="Arial"/>
          <w:b/>
          <w:color w:val="000000"/>
          <w:sz w:val="22"/>
          <w:szCs w:val="22"/>
          <w:lang w:val="en-GB"/>
        </w:rPr>
        <w:t>4</w:t>
      </w:r>
      <w:del w:id="12" w:author="Dolecek" w:date="2014-08-12T09:33:00Z">
        <w:r w:rsidR="00E440B9" w:rsidRPr="00E440B9" w:rsidDel="00D00B72">
          <w:rPr>
            <w:rFonts w:ascii="Arial" w:hAnsi="Arial" w:cs="Arial"/>
            <w:color w:val="000000"/>
            <w:sz w:val="22"/>
            <w:szCs w:val="22"/>
            <w:lang w:val="en-GB"/>
          </w:rPr>
          <w:delText xml:space="preserve">, </w:delText>
        </w:r>
        <w:r w:rsidR="00E440B9" w:rsidDel="00D00B72">
          <w:rPr>
            <w:rFonts w:ascii="Arial" w:hAnsi="Arial" w:cs="Arial"/>
            <w:color w:val="000000"/>
            <w:sz w:val="22"/>
            <w:szCs w:val="22"/>
            <w:lang w:val="en-GB"/>
          </w:rPr>
          <w:delText>with invoicing part of Work according to Section IV. Article 1 of this Contract</w:delText>
        </w:r>
      </w:del>
      <w:bookmarkStart w:id="13" w:name="_GoBack"/>
      <w:bookmarkEnd w:id="13"/>
      <w:r w:rsidR="00E440B9">
        <w:rPr>
          <w:rFonts w:ascii="Arial" w:hAnsi="Arial" w:cs="Arial"/>
          <w:color w:val="000000"/>
          <w:sz w:val="22"/>
          <w:szCs w:val="22"/>
          <w:lang w:val="en-GB"/>
        </w:rPr>
        <w:t>.</w:t>
      </w:r>
      <w:r w:rsidRPr="004C63A1">
        <w:rPr>
          <w:rFonts w:ascii="Arial" w:hAnsi="Arial" w:cs="Arial"/>
          <w:b/>
          <w:color w:val="000000"/>
          <w:sz w:val="22"/>
          <w:szCs w:val="22"/>
          <w:lang w:val="en-GB"/>
        </w:rPr>
        <w:t xml:space="preserve"> </w:t>
      </w:r>
      <w:r w:rsidRPr="004C63A1">
        <w:rPr>
          <w:rFonts w:ascii="Arial" w:hAnsi="Arial" w:cs="Arial"/>
          <w:color w:val="000000"/>
          <w:sz w:val="22"/>
          <w:szCs w:val="22"/>
          <w:lang w:val="en-GB"/>
        </w:rPr>
        <w:t>In case invoice is not issued in compliance with payment terms and fails to comply with the requirements, Principal has the right to return such invoice; such invoice expires on return.</w:t>
      </w:r>
      <w:r w:rsidRPr="004C63A1">
        <w:rPr>
          <w:rFonts w:ascii="Arial" w:hAnsi="Arial" w:cs="Arial"/>
          <w:sz w:val="22"/>
          <w:szCs w:val="22"/>
          <w:lang w:val="en-GB"/>
        </w:rPr>
        <w:t xml:space="preserve"> </w:t>
      </w:r>
    </w:p>
    <w:p w:rsidR="00970538" w:rsidRPr="004C63A1" w:rsidRDefault="00970538" w:rsidP="00713606">
      <w:pPr>
        <w:tabs>
          <w:tab w:val="left" w:pos="709"/>
          <w:tab w:val="left" w:pos="851"/>
          <w:tab w:val="left" w:pos="993"/>
        </w:tabs>
        <w:ind w:left="426"/>
        <w:jc w:val="both"/>
        <w:rPr>
          <w:rFonts w:ascii="Arial" w:hAnsi="Arial" w:cs="Arial"/>
          <w:sz w:val="22"/>
          <w:szCs w:val="22"/>
          <w:lang w:val="en-GB"/>
        </w:rPr>
      </w:pPr>
    </w:p>
    <w:p w:rsidR="00970538" w:rsidRPr="004C63A1" w:rsidRDefault="00E03575" w:rsidP="007A2D94">
      <w:pPr>
        <w:pStyle w:val="Odstavecseseznamem"/>
        <w:numPr>
          <w:ilvl w:val="0"/>
          <w:numId w:val="22"/>
        </w:numPr>
        <w:tabs>
          <w:tab w:val="left" w:pos="709"/>
          <w:tab w:val="left" w:pos="851"/>
          <w:tab w:val="left" w:pos="993"/>
        </w:tabs>
        <w:suppressAutoHyphens/>
        <w:jc w:val="both"/>
        <w:rPr>
          <w:rFonts w:ascii="Arial" w:hAnsi="Arial" w:cs="Arial"/>
          <w:sz w:val="22"/>
          <w:szCs w:val="22"/>
          <w:lang w:val="en-GB"/>
        </w:rPr>
      </w:pPr>
      <w:r w:rsidRPr="004C63A1">
        <w:rPr>
          <w:rFonts w:ascii="Arial" w:hAnsi="Arial" w:cs="Arial"/>
          <w:sz w:val="22"/>
          <w:szCs w:val="22"/>
          <w:lang w:val="en-GB"/>
        </w:rPr>
        <w:t xml:space="preserve">The due date of the </w:t>
      </w:r>
      <w:r w:rsidR="00970538" w:rsidRPr="004C63A1">
        <w:rPr>
          <w:rFonts w:ascii="Arial" w:hAnsi="Arial" w:cs="Arial"/>
          <w:sz w:val="22"/>
          <w:szCs w:val="22"/>
          <w:lang w:val="en-GB"/>
        </w:rPr>
        <w:t xml:space="preserve">invoice is </w:t>
      </w:r>
      <w:r w:rsidR="00F02498">
        <w:rPr>
          <w:rFonts w:ascii="Arial" w:hAnsi="Arial" w:cs="Arial"/>
          <w:sz w:val="22"/>
          <w:szCs w:val="22"/>
          <w:lang w:val="en-GB"/>
        </w:rPr>
        <w:t>14</w:t>
      </w:r>
      <w:r w:rsidR="00970538" w:rsidRPr="004C63A1">
        <w:rPr>
          <w:rFonts w:ascii="Arial" w:hAnsi="Arial" w:cs="Arial"/>
          <w:sz w:val="22"/>
          <w:szCs w:val="22"/>
          <w:lang w:val="en-GB"/>
        </w:rPr>
        <w:t xml:space="preserve"> calendar days after </w:t>
      </w:r>
      <w:r w:rsidRPr="004C63A1">
        <w:rPr>
          <w:rFonts w:ascii="Arial" w:hAnsi="Arial" w:cs="Arial"/>
          <w:sz w:val="22"/>
          <w:szCs w:val="22"/>
          <w:lang w:val="en-GB"/>
        </w:rPr>
        <w:t>it´s delivery</w:t>
      </w:r>
      <w:r w:rsidR="00970538" w:rsidRPr="004C63A1">
        <w:rPr>
          <w:rFonts w:ascii="Arial" w:hAnsi="Arial" w:cs="Arial"/>
          <w:sz w:val="22"/>
          <w:szCs w:val="22"/>
          <w:lang w:val="en-GB"/>
        </w:rPr>
        <w:t xml:space="preserve">. </w:t>
      </w:r>
    </w:p>
    <w:p w:rsidR="00970538" w:rsidRPr="004C63A1" w:rsidRDefault="00970538" w:rsidP="00713606">
      <w:pPr>
        <w:tabs>
          <w:tab w:val="left" w:pos="709"/>
          <w:tab w:val="left" w:pos="851"/>
          <w:tab w:val="left" w:pos="993"/>
        </w:tabs>
        <w:ind w:left="426"/>
        <w:jc w:val="both"/>
        <w:rPr>
          <w:rFonts w:ascii="Arial" w:hAnsi="Arial" w:cs="Arial"/>
          <w:sz w:val="22"/>
          <w:szCs w:val="22"/>
          <w:lang w:val="en-GB"/>
        </w:rPr>
      </w:pPr>
    </w:p>
    <w:p w:rsidR="00970538" w:rsidRPr="004C63A1" w:rsidRDefault="00970538" w:rsidP="007A2D94">
      <w:pPr>
        <w:pStyle w:val="Odstavecseseznamem"/>
        <w:numPr>
          <w:ilvl w:val="0"/>
          <w:numId w:val="22"/>
        </w:numPr>
        <w:tabs>
          <w:tab w:val="left" w:pos="709"/>
          <w:tab w:val="left" w:pos="851"/>
          <w:tab w:val="left" w:pos="993"/>
        </w:tabs>
        <w:suppressAutoHyphens/>
        <w:jc w:val="both"/>
        <w:rPr>
          <w:rFonts w:ascii="Arial" w:hAnsi="Arial" w:cs="Arial"/>
          <w:sz w:val="22"/>
          <w:szCs w:val="22"/>
          <w:lang w:val="en-GB"/>
        </w:rPr>
      </w:pPr>
      <w:r w:rsidRPr="004C63A1">
        <w:rPr>
          <w:rFonts w:ascii="Arial" w:hAnsi="Arial" w:cs="Arial"/>
          <w:color w:val="000000"/>
          <w:sz w:val="22"/>
          <w:szCs w:val="22"/>
          <w:lang w:val="en-GB"/>
        </w:rPr>
        <w:t>The payment is considered settled on the day Principal’s account is debited by the particular amount on the basis of the invoice and the payment is transferred to Contractor’s account</w:t>
      </w:r>
      <w:r w:rsidRPr="004C63A1">
        <w:rPr>
          <w:rFonts w:ascii="Arial" w:hAnsi="Arial" w:cs="Arial"/>
          <w:sz w:val="22"/>
          <w:szCs w:val="22"/>
          <w:lang w:val="en-GB"/>
        </w:rPr>
        <w:t>.</w:t>
      </w:r>
    </w:p>
    <w:p w:rsidR="00970538" w:rsidRPr="004C63A1" w:rsidRDefault="00970538" w:rsidP="00713606">
      <w:pPr>
        <w:tabs>
          <w:tab w:val="left" w:pos="709"/>
          <w:tab w:val="left" w:pos="851"/>
          <w:tab w:val="left" w:pos="993"/>
        </w:tabs>
        <w:ind w:left="426"/>
        <w:jc w:val="both"/>
        <w:rPr>
          <w:rFonts w:ascii="Arial" w:hAnsi="Arial" w:cs="Arial"/>
          <w:sz w:val="22"/>
          <w:szCs w:val="22"/>
          <w:lang w:val="en-GB"/>
        </w:rPr>
      </w:pPr>
    </w:p>
    <w:p w:rsidR="00970538" w:rsidRPr="004C63A1" w:rsidRDefault="00970538" w:rsidP="007A2D94">
      <w:pPr>
        <w:numPr>
          <w:ilvl w:val="0"/>
          <w:numId w:val="22"/>
        </w:numPr>
        <w:tabs>
          <w:tab w:val="clear" w:pos="360"/>
          <w:tab w:val="left" w:pos="709"/>
          <w:tab w:val="left" w:pos="851"/>
          <w:tab w:val="left" w:pos="993"/>
        </w:tabs>
        <w:suppressAutoHyphens/>
        <w:ind w:left="426" w:hanging="426"/>
        <w:jc w:val="both"/>
        <w:rPr>
          <w:rFonts w:ascii="Arial" w:hAnsi="Arial" w:cs="Arial"/>
          <w:sz w:val="22"/>
          <w:szCs w:val="22"/>
          <w:lang w:val="en-GB"/>
        </w:rPr>
      </w:pPr>
      <w:r w:rsidRPr="004C63A1">
        <w:rPr>
          <w:rFonts w:ascii="Arial" w:hAnsi="Arial" w:cs="Arial"/>
          <w:sz w:val="22"/>
          <w:szCs w:val="22"/>
          <w:lang w:val="en-GB"/>
        </w:rPr>
        <w:t xml:space="preserve">All payments of </w:t>
      </w:r>
      <w:proofErr w:type="gramStart"/>
      <w:r w:rsidRPr="004C63A1">
        <w:rPr>
          <w:rFonts w:ascii="Arial" w:hAnsi="Arial" w:cs="Arial"/>
          <w:sz w:val="22"/>
          <w:szCs w:val="22"/>
          <w:lang w:val="en-GB"/>
        </w:rPr>
        <w:t>Principal</w:t>
      </w:r>
      <w:proofErr w:type="gramEnd"/>
      <w:r w:rsidRPr="004C63A1">
        <w:rPr>
          <w:rFonts w:ascii="Arial" w:hAnsi="Arial" w:cs="Arial"/>
          <w:sz w:val="22"/>
          <w:szCs w:val="22"/>
          <w:lang w:val="en-GB"/>
        </w:rPr>
        <w:t xml:space="preserve"> regarding this contract shall be made as bank transfer to Contractor’s bank account specified in the tax document – invoice. </w:t>
      </w:r>
    </w:p>
    <w:p w:rsidR="00970538" w:rsidRPr="004C63A1" w:rsidRDefault="00970538" w:rsidP="007311E4">
      <w:pPr>
        <w:tabs>
          <w:tab w:val="left" w:pos="709"/>
          <w:tab w:val="left" w:pos="851"/>
          <w:tab w:val="left" w:pos="993"/>
        </w:tabs>
        <w:ind w:left="426" w:hanging="426"/>
        <w:jc w:val="both"/>
        <w:rPr>
          <w:rFonts w:ascii="Arial" w:hAnsi="Arial" w:cs="Arial"/>
          <w:sz w:val="22"/>
          <w:szCs w:val="22"/>
          <w:lang w:val="en-GB"/>
        </w:rPr>
      </w:pPr>
    </w:p>
    <w:p w:rsidR="00970538" w:rsidRPr="004C63A1" w:rsidRDefault="00970538" w:rsidP="007A2D94">
      <w:pPr>
        <w:numPr>
          <w:ilvl w:val="0"/>
          <w:numId w:val="22"/>
        </w:numPr>
        <w:tabs>
          <w:tab w:val="clear" w:pos="360"/>
          <w:tab w:val="left" w:pos="709"/>
          <w:tab w:val="left" w:pos="851"/>
          <w:tab w:val="left" w:pos="993"/>
        </w:tabs>
        <w:suppressAutoHyphens/>
        <w:ind w:left="426" w:hanging="426"/>
        <w:jc w:val="both"/>
        <w:rPr>
          <w:rFonts w:ascii="Arial" w:hAnsi="Arial" w:cs="Arial"/>
          <w:sz w:val="22"/>
          <w:szCs w:val="22"/>
          <w:lang w:val="en-GB"/>
        </w:rPr>
      </w:pPr>
      <w:r w:rsidRPr="004C63A1">
        <w:rPr>
          <w:rFonts w:ascii="Arial" w:hAnsi="Arial" w:cs="Arial"/>
          <w:color w:val="000000"/>
          <w:sz w:val="22"/>
          <w:szCs w:val="22"/>
          <w:lang w:val="en-GB"/>
        </w:rPr>
        <w:t xml:space="preserve">In case the payment for invoice by Principal is based on the reception of financial sources from the Operation Programme Research and Development for Innovations, Principal is not obliged to settle the interest on late payment for the maximum of 90 days of delay, if Principal proves not having had these financial sources available. Principal is obliged to transfer the amount to be paid to Contractor’s bank account within 10 days after the reception of these financial sources; in case Principal fails to do so, Principal is obliged to pay interest on late payment amounting to 0.05% of the amount to be paid for each delayed day from the day following the day on which Principal received funds from the finance source provider. </w:t>
      </w:r>
      <w:r w:rsidRPr="004C63A1">
        <w:rPr>
          <w:rFonts w:ascii="Arial" w:hAnsi="Arial" w:cs="Arial"/>
          <w:sz w:val="22"/>
          <w:szCs w:val="22"/>
          <w:lang w:val="en-GB"/>
        </w:rPr>
        <w:t xml:space="preserve">In case such day is a weekend day or public holiday, Principal is obliged to transfer the due amount to the account of Contractor on the day following such weekend day or public holiday. </w:t>
      </w:r>
    </w:p>
    <w:p w:rsidR="00970538" w:rsidRPr="004C63A1" w:rsidRDefault="00970538" w:rsidP="00713606">
      <w:pPr>
        <w:tabs>
          <w:tab w:val="left" w:pos="709"/>
          <w:tab w:val="left" w:pos="851"/>
          <w:tab w:val="left" w:pos="993"/>
        </w:tabs>
        <w:jc w:val="both"/>
        <w:rPr>
          <w:rFonts w:ascii="Arial" w:hAnsi="Arial" w:cs="Arial"/>
          <w:sz w:val="22"/>
          <w:szCs w:val="22"/>
          <w:lang w:val="en-GB"/>
        </w:rPr>
      </w:pPr>
    </w:p>
    <w:p w:rsidR="00970538" w:rsidRPr="004C63A1" w:rsidRDefault="00970538" w:rsidP="00713606">
      <w:pPr>
        <w:tabs>
          <w:tab w:val="left" w:pos="709"/>
          <w:tab w:val="left" w:pos="851"/>
          <w:tab w:val="left" w:pos="993"/>
        </w:tabs>
        <w:jc w:val="both"/>
        <w:rPr>
          <w:rFonts w:ascii="Arial" w:hAnsi="Arial" w:cs="Arial"/>
          <w:sz w:val="22"/>
          <w:szCs w:val="22"/>
          <w:lang w:val="en-GB"/>
        </w:rPr>
      </w:pPr>
    </w:p>
    <w:p w:rsidR="00970538" w:rsidRPr="004C63A1" w:rsidRDefault="00970538" w:rsidP="00713606">
      <w:pPr>
        <w:tabs>
          <w:tab w:val="left" w:pos="709"/>
          <w:tab w:val="left" w:pos="851"/>
          <w:tab w:val="left" w:pos="993"/>
        </w:tabs>
        <w:ind w:left="426"/>
        <w:jc w:val="center"/>
        <w:rPr>
          <w:rFonts w:ascii="Arial" w:hAnsi="Arial" w:cs="Arial"/>
          <w:b/>
          <w:sz w:val="22"/>
          <w:szCs w:val="22"/>
          <w:lang w:val="en-GB"/>
        </w:rPr>
      </w:pPr>
      <w:r w:rsidRPr="004C63A1">
        <w:rPr>
          <w:rFonts w:ascii="Arial" w:hAnsi="Arial" w:cs="Arial"/>
          <w:b/>
          <w:sz w:val="22"/>
          <w:szCs w:val="22"/>
          <w:lang w:val="en-GB"/>
        </w:rPr>
        <w:t>Section VI.</w:t>
      </w:r>
    </w:p>
    <w:p w:rsidR="00970538" w:rsidRPr="00F02498" w:rsidRDefault="00970538" w:rsidP="00713606">
      <w:pPr>
        <w:tabs>
          <w:tab w:val="left" w:pos="709"/>
          <w:tab w:val="left" w:pos="851"/>
          <w:tab w:val="left" w:pos="993"/>
        </w:tabs>
        <w:ind w:left="426"/>
        <w:jc w:val="center"/>
        <w:rPr>
          <w:rFonts w:ascii="Arial" w:hAnsi="Arial" w:cs="Arial"/>
          <w:i/>
          <w:sz w:val="22"/>
          <w:szCs w:val="22"/>
          <w:lang w:val="en-GB"/>
        </w:rPr>
      </w:pPr>
      <w:r w:rsidRPr="00F02498">
        <w:rPr>
          <w:rFonts w:ascii="Arial" w:hAnsi="Arial" w:cs="Arial"/>
          <w:i/>
          <w:sz w:val="22"/>
          <w:szCs w:val="22"/>
          <w:lang w:val="en-GB"/>
        </w:rPr>
        <w:t>Performance time</w:t>
      </w:r>
    </w:p>
    <w:p w:rsidR="00970538" w:rsidRPr="00F02498" w:rsidRDefault="00970538" w:rsidP="00713606">
      <w:pPr>
        <w:tabs>
          <w:tab w:val="left" w:pos="709"/>
          <w:tab w:val="left" w:pos="851"/>
          <w:tab w:val="left" w:pos="993"/>
        </w:tabs>
        <w:ind w:left="426"/>
        <w:jc w:val="both"/>
        <w:rPr>
          <w:rFonts w:ascii="Arial" w:hAnsi="Arial" w:cs="Arial"/>
          <w:sz w:val="22"/>
          <w:szCs w:val="22"/>
          <w:lang w:val="en-GB"/>
        </w:rPr>
      </w:pPr>
    </w:p>
    <w:p w:rsidR="00734DE1" w:rsidRPr="00F02498" w:rsidDel="00F075DA" w:rsidRDefault="00734DE1" w:rsidP="00734DE1">
      <w:pPr>
        <w:numPr>
          <w:ilvl w:val="0"/>
          <w:numId w:val="35"/>
        </w:numPr>
        <w:tabs>
          <w:tab w:val="clear" w:pos="1146"/>
          <w:tab w:val="num" w:pos="360"/>
          <w:tab w:val="left" w:pos="709"/>
          <w:tab w:val="left" w:pos="851"/>
        </w:tabs>
        <w:suppressAutoHyphens/>
        <w:ind w:left="426" w:hanging="426"/>
        <w:jc w:val="both"/>
        <w:rPr>
          <w:del w:id="14" w:author="Dolecek" w:date="2014-08-12T09:28:00Z"/>
          <w:rFonts w:ascii="Arial" w:hAnsi="Arial" w:cs="Arial"/>
          <w:sz w:val="22"/>
          <w:szCs w:val="22"/>
          <w:lang w:val="en-GB"/>
        </w:rPr>
      </w:pPr>
      <w:del w:id="15" w:author="Dolecek" w:date="2014-08-12T09:28:00Z">
        <w:r w:rsidRPr="00F02498" w:rsidDel="00F075DA">
          <w:rPr>
            <w:rFonts w:ascii="Arial" w:hAnsi="Arial" w:cs="Arial"/>
            <w:sz w:val="22"/>
            <w:szCs w:val="22"/>
            <w:lang w:val="en-GB"/>
          </w:rPr>
          <w:delText>Part B of the Work according to Section IV. Article 1 of this Contract shall be performed and delivered by Contractor to the place of performance until the day of 18. 12. 2014.</w:delText>
        </w:r>
      </w:del>
    </w:p>
    <w:p w:rsidR="00734DE1" w:rsidRPr="00F02498" w:rsidDel="00F075DA" w:rsidRDefault="00734DE1" w:rsidP="00734DE1">
      <w:pPr>
        <w:tabs>
          <w:tab w:val="left" w:pos="709"/>
          <w:tab w:val="left" w:pos="851"/>
        </w:tabs>
        <w:suppressAutoHyphens/>
        <w:ind w:left="426"/>
        <w:jc w:val="both"/>
        <w:rPr>
          <w:del w:id="16" w:author="Dolecek" w:date="2014-08-12T09:28:00Z"/>
          <w:rFonts w:ascii="Arial" w:hAnsi="Arial" w:cs="Arial"/>
          <w:sz w:val="22"/>
          <w:szCs w:val="22"/>
          <w:lang w:val="en-GB"/>
        </w:rPr>
      </w:pPr>
    </w:p>
    <w:p w:rsidR="00970538" w:rsidRPr="00F02498" w:rsidRDefault="00970538" w:rsidP="007A2D94">
      <w:pPr>
        <w:numPr>
          <w:ilvl w:val="0"/>
          <w:numId w:val="23"/>
        </w:numPr>
        <w:tabs>
          <w:tab w:val="clear" w:pos="1146"/>
          <w:tab w:val="left" w:pos="709"/>
          <w:tab w:val="left" w:pos="851"/>
        </w:tabs>
        <w:suppressAutoHyphens/>
        <w:ind w:left="426" w:hanging="426"/>
        <w:jc w:val="both"/>
        <w:rPr>
          <w:rFonts w:ascii="Arial" w:hAnsi="Arial" w:cs="Arial"/>
          <w:sz w:val="22"/>
          <w:szCs w:val="22"/>
          <w:lang w:val="en-GB"/>
        </w:rPr>
      </w:pPr>
      <w:r w:rsidRPr="00F02498">
        <w:rPr>
          <w:rFonts w:ascii="Arial" w:hAnsi="Arial" w:cs="Arial"/>
          <w:sz w:val="22"/>
          <w:szCs w:val="22"/>
          <w:lang w:val="en-GB"/>
        </w:rPr>
        <w:t xml:space="preserve">The </w:t>
      </w:r>
      <w:r w:rsidR="007D612B" w:rsidRPr="00F02498">
        <w:rPr>
          <w:rFonts w:ascii="Arial" w:hAnsi="Arial" w:cs="Arial"/>
          <w:sz w:val="22"/>
          <w:szCs w:val="22"/>
          <w:lang w:val="en-GB"/>
        </w:rPr>
        <w:t xml:space="preserve">complete </w:t>
      </w:r>
      <w:r w:rsidRPr="00F02498">
        <w:rPr>
          <w:rFonts w:ascii="Arial" w:hAnsi="Arial" w:cs="Arial"/>
          <w:sz w:val="22"/>
          <w:szCs w:val="22"/>
          <w:lang w:val="en-GB"/>
        </w:rPr>
        <w:t xml:space="preserve">Work </w:t>
      </w:r>
      <w:r w:rsidR="007D612B" w:rsidRPr="00F02498">
        <w:rPr>
          <w:rFonts w:ascii="Arial" w:hAnsi="Arial" w:cs="Arial"/>
          <w:sz w:val="22"/>
          <w:szCs w:val="22"/>
          <w:lang w:val="en-GB"/>
        </w:rPr>
        <w:t xml:space="preserve">without any defects and outstanding works </w:t>
      </w:r>
      <w:r w:rsidRPr="00F02498">
        <w:rPr>
          <w:rFonts w:ascii="Arial" w:hAnsi="Arial" w:cs="Arial"/>
          <w:sz w:val="22"/>
          <w:szCs w:val="22"/>
          <w:lang w:val="en-GB"/>
        </w:rPr>
        <w:t>shall be completed and submitted</w:t>
      </w:r>
      <w:r w:rsidR="007D612B" w:rsidRPr="00F02498">
        <w:rPr>
          <w:rFonts w:ascii="Arial" w:hAnsi="Arial" w:cs="Arial"/>
          <w:sz w:val="22"/>
          <w:szCs w:val="22"/>
          <w:lang w:val="en-GB"/>
        </w:rPr>
        <w:t xml:space="preserve"> to the Principal</w:t>
      </w:r>
      <w:r w:rsidR="00F02498" w:rsidRPr="00F02498">
        <w:rPr>
          <w:rFonts w:ascii="Arial" w:hAnsi="Arial" w:cs="Arial"/>
          <w:sz w:val="22"/>
          <w:szCs w:val="22"/>
          <w:lang w:val="en-GB"/>
        </w:rPr>
        <w:t xml:space="preserve"> until 23th December 2014</w:t>
      </w:r>
      <w:r w:rsidRPr="00F02498">
        <w:rPr>
          <w:rFonts w:ascii="Arial" w:hAnsi="Arial" w:cs="Arial"/>
          <w:sz w:val="22"/>
          <w:szCs w:val="22"/>
          <w:lang w:val="en-GB"/>
        </w:rPr>
        <w:t>.</w:t>
      </w:r>
    </w:p>
    <w:p w:rsidR="00F02498" w:rsidRPr="00F02498" w:rsidRDefault="00F02498" w:rsidP="00F02498">
      <w:pPr>
        <w:tabs>
          <w:tab w:val="left" w:pos="709"/>
          <w:tab w:val="left" w:pos="851"/>
        </w:tabs>
        <w:suppressAutoHyphens/>
        <w:ind w:left="426"/>
        <w:jc w:val="both"/>
        <w:rPr>
          <w:rFonts w:ascii="Arial" w:hAnsi="Arial" w:cs="Arial"/>
          <w:sz w:val="22"/>
          <w:szCs w:val="22"/>
          <w:lang w:val="en-GB"/>
        </w:rPr>
      </w:pPr>
    </w:p>
    <w:p w:rsidR="00F02498" w:rsidRPr="00F02498" w:rsidRDefault="00F02498" w:rsidP="00F02498">
      <w:pPr>
        <w:numPr>
          <w:ilvl w:val="0"/>
          <w:numId w:val="23"/>
        </w:numPr>
        <w:tabs>
          <w:tab w:val="clear" w:pos="1146"/>
          <w:tab w:val="left" w:pos="709"/>
          <w:tab w:val="left" w:pos="851"/>
        </w:tabs>
        <w:suppressAutoHyphens/>
        <w:ind w:left="426" w:hanging="426"/>
        <w:jc w:val="both"/>
        <w:rPr>
          <w:rFonts w:ascii="Arial" w:hAnsi="Arial" w:cs="Arial"/>
          <w:sz w:val="22"/>
          <w:szCs w:val="22"/>
          <w:lang w:val="en-GB"/>
        </w:rPr>
      </w:pPr>
      <w:r w:rsidRPr="00F02498">
        <w:rPr>
          <w:rFonts w:ascii="Arial" w:hAnsi="Arial" w:cs="Arial"/>
          <w:sz w:val="22"/>
          <w:szCs w:val="22"/>
          <w:lang w:val="en-GB"/>
        </w:rPr>
        <w:t>Co</w:t>
      </w:r>
      <w:r w:rsidR="00970538" w:rsidRPr="00F02498">
        <w:rPr>
          <w:rFonts w:ascii="Arial" w:hAnsi="Arial" w:cs="Arial"/>
          <w:sz w:val="22"/>
          <w:szCs w:val="22"/>
          <w:lang w:val="en-GB"/>
        </w:rPr>
        <w:t xml:space="preserve">ntractor undertakes to perform the Work fully and completely, within the deadline and quality in compliance with this contract, and in the condition to be properly used.   </w:t>
      </w:r>
    </w:p>
    <w:p w:rsidR="00F02498" w:rsidRPr="00F02498" w:rsidRDefault="00F02498" w:rsidP="00F02498">
      <w:pPr>
        <w:tabs>
          <w:tab w:val="left" w:pos="709"/>
          <w:tab w:val="left" w:pos="851"/>
        </w:tabs>
        <w:suppressAutoHyphens/>
        <w:ind w:left="426"/>
        <w:jc w:val="both"/>
        <w:rPr>
          <w:rFonts w:ascii="Arial" w:hAnsi="Arial" w:cs="Arial"/>
          <w:sz w:val="22"/>
          <w:szCs w:val="22"/>
          <w:lang w:val="en-GB"/>
        </w:rPr>
      </w:pPr>
    </w:p>
    <w:p w:rsidR="00970538" w:rsidRPr="00F02498" w:rsidRDefault="00F02498" w:rsidP="00F02498">
      <w:pPr>
        <w:numPr>
          <w:ilvl w:val="0"/>
          <w:numId w:val="23"/>
        </w:numPr>
        <w:tabs>
          <w:tab w:val="clear" w:pos="1146"/>
          <w:tab w:val="left" w:pos="709"/>
          <w:tab w:val="left" w:pos="851"/>
        </w:tabs>
        <w:suppressAutoHyphens/>
        <w:ind w:left="426" w:hanging="426"/>
        <w:jc w:val="both"/>
        <w:rPr>
          <w:rFonts w:ascii="Arial" w:hAnsi="Arial" w:cs="Arial"/>
          <w:sz w:val="22"/>
          <w:szCs w:val="22"/>
          <w:lang w:val="en-GB"/>
        </w:rPr>
      </w:pPr>
      <w:r w:rsidRPr="00F02498">
        <w:rPr>
          <w:rFonts w:ascii="Arial" w:hAnsi="Arial" w:cs="Arial"/>
          <w:sz w:val="22"/>
          <w:szCs w:val="22"/>
          <w:lang w:val="en-GB"/>
        </w:rPr>
        <w:t>T</w:t>
      </w:r>
      <w:r w:rsidRPr="00F02498">
        <w:rPr>
          <w:rFonts w:ascii="Arial" w:hAnsi="Arial" w:cs="Arial"/>
          <w:sz w:val="22"/>
          <w:szCs w:val="22"/>
          <w:lang w:val="en-GB" w:eastAsia="ar-SA"/>
        </w:rPr>
        <w:t>he</w:t>
      </w:r>
      <w:r w:rsidR="00970538" w:rsidRPr="00F02498">
        <w:rPr>
          <w:rFonts w:ascii="Arial" w:hAnsi="Arial" w:cs="Arial"/>
          <w:sz w:val="22"/>
          <w:szCs w:val="22"/>
          <w:lang w:val="en-GB"/>
        </w:rPr>
        <w:t xml:space="preserve"> change in the binding time of performance is only possible on the basis of a writ</w:t>
      </w:r>
      <w:r w:rsidR="00E440B9" w:rsidRPr="00F02498">
        <w:rPr>
          <w:rFonts w:ascii="Arial" w:hAnsi="Arial" w:cs="Arial"/>
          <w:sz w:val="22"/>
          <w:szCs w:val="22"/>
          <w:lang w:val="en-GB"/>
        </w:rPr>
        <w:t>ten agreement of both parties.</w:t>
      </w:r>
    </w:p>
    <w:p w:rsidR="00F02498" w:rsidRPr="00F02498" w:rsidRDefault="00F02498" w:rsidP="00F02498">
      <w:pPr>
        <w:tabs>
          <w:tab w:val="left" w:pos="709"/>
          <w:tab w:val="left" w:pos="851"/>
        </w:tabs>
        <w:suppressAutoHyphens/>
        <w:ind w:left="426"/>
        <w:jc w:val="both"/>
        <w:rPr>
          <w:rFonts w:ascii="Arial" w:hAnsi="Arial" w:cs="Arial"/>
          <w:sz w:val="22"/>
          <w:szCs w:val="22"/>
          <w:lang w:val="en-GB"/>
        </w:rPr>
      </w:pPr>
    </w:p>
    <w:p w:rsidR="00970538" w:rsidRPr="00F02498" w:rsidRDefault="00F02498" w:rsidP="00F02498">
      <w:pPr>
        <w:numPr>
          <w:ilvl w:val="0"/>
          <w:numId w:val="23"/>
        </w:numPr>
        <w:tabs>
          <w:tab w:val="clear" w:pos="1146"/>
          <w:tab w:val="left" w:pos="709"/>
          <w:tab w:val="left" w:pos="851"/>
        </w:tabs>
        <w:suppressAutoHyphens/>
        <w:ind w:left="426" w:hanging="426"/>
        <w:jc w:val="both"/>
        <w:rPr>
          <w:rFonts w:ascii="Arial" w:hAnsi="Arial" w:cs="Arial"/>
          <w:color w:val="FF0000"/>
          <w:sz w:val="22"/>
          <w:szCs w:val="22"/>
        </w:rPr>
      </w:pPr>
      <w:r w:rsidRPr="00F02498">
        <w:rPr>
          <w:rFonts w:ascii="Arial" w:hAnsi="Arial" w:cs="Arial"/>
          <w:sz w:val="22"/>
          <w:szCs w:val="22"/>
          <w:lang w:val="en-GB"/>
        </w:rPr>
        <w:t>I</w:t>
      </w:r>
      <w:r w:rsidRPr="00F02498">
        <w:rPr>
          <w:rFonts w:ascii="Arial" w:hAnsi="Arial" w:cs="Arial"/>
          <w:sz w:val="22"/>
          <w:szCs w:val="22"/>
          <w:lang w:val="en-GB" w:eastAsia="ar-SA"/>
        </w:rPr>
        <w:t>n</w:t>
      </w:r>
      <w:r w:rsidR="008A2A9E" w:rsidRPr="00F02498">
        <w:rPr>
          <w:rFonts w:ascii="Arial" w:hAnsi="Arial" w:cs="Arial"/>
          <w:sz w:val="22"/>
          <w:szCs w:val="22"/>
          <w:lang w:val="en-GB"/>
        </w:rPr>
        <w:t xml:space="preserve"> the case, that the Contractor will be in delay with fulfilling of</w:t>
      </w:r>
      <w:ins w:id="17" w:author="Dolecek" w:date="2014-08-12T09:30:00Z">
        <w:r w:rsidR="00F075DA">
          <w:rPr>
            <w:rFonts w:ascii="Arial" w:hAnsi="Arial" w:cs="Arial"/>
            <w:sz w:val="22"/>
            <w:szCs w:val="22"/>
            <w:lang w:val="en-GB"/>
          </w:rPr>
          <w:t xml:space="preserve"> the Work</w:t>
        </w:r>
      </w:ins>
      <w:del w:id="18" w:author="Dolecek" w:date="2014-08-12T09:30:00Z">
        <w:r w:rsidR="008A2A9E" w:rsidRPr="00F02498" w:rsidDel="00F075DA">
          <w:rPr>
            <w:rFonts w:ascii="Arial" w:hAnsi="Arial" w:cs="Arial"/>
            <w:sz w:val="22"/>
            <w:szCs w:val="22"/>
            <w:lang w:val="en-GB"/>
          </w:rPr>
          <w:delText xml:space="preserve"> the parts A. and B., according to the Section IV. Article 1 of this Contract,</w:delText>
        </w:r>
      </w:del>
      <w:r w:rsidR="008A2A9E" w:rsidRPr="00F02498">
        <w:rPr>
          <w:rFonts w:ascii="Arial" w:hAnsi="Arial" w:cs="Arial"/>
          <w:sz w:val="22"/>
          <w:szCs w:val="22"/>
          <w:lang w:val="en-GB"/>
        </w:rPr>
        <w:t xml:space="preserve"> without any written agreement of the deadline change by both the contracting parties, the Principal has right to withdraw from this Contract. In this case the Contractor has no right to any compensation of costs expended by the Contractor till the moment of the Principal´s withdrawal from this Contract.</w:t>
      </w:r>
      <w:r w:rsidR="008A2A9E" w:rsidRPr="00F02498">
        <w:rPr>
          <w:rFonts w:ascii="Arial" w:hAnsi="Arial" w:cs="Arial"/>
          <w:color w:val="FF0000"/>
          <w:sz w:val="22"/>
          <w:szCs w:val="22"/>
        </w:rPr>
        <w:t xml:space="preserve"> </w:t>
      </w:r>
    </w:p>
    <w:p w:rsidR="00970538" w:rsidRPr="00E440B9" w:rsidRDefault="00970538" w:rsidP="00713606">
      <w:pPr>
        <w:tabs>
          <w:tab w:val="left" w:pos="709"/>
          <w:tab w:val="left" w:pos="851"/>
          <w:tab w:val="left" w:pos="993"/>
        </w:tabs>
        <w:ind w:left="426"/>
        <w:jc w:val="both"/>
        <w:rPr>
          <w:rFonts w:ascii="Arial" w:hAnsi="Arial" w:cs="Arial"/>
          <w:sz w:val="22"/>
          <w:szCs w:val="22"/>
        </w:rPr>
      </w:pPr>
    </w:p>
    <w:p w:rsidR="00970538" w:rsidRPr="004C63A1" w:rsidRDefault="00970538" w:rsidP="004B5B7B">
      <w:pPr>
        <w:tabs>
          <w:tab w:val="left" w:pos="709"/>
          <w:tab w:val="left" w:pos="851"/>
          <w:tab w:val="left" w:pos="993"/>
        </w:tabs>
        <w:ind w:left="426"/>
        <w:jc w:val="center"/>
        <w:rPr>
          <w:rFonts w:ascii="Arial" w:hAnsi="Arial" w:cs="Arial"/>
          <w:b/>
          <w:sz w:val="22"/>
          <w:szCs w:val="22"/>
          <w:lang w:val="en-GB"/>
        </w:rPr>
      </w:pPr>
      <w:r w:rsidRPr="004C63A1">
        <w:rPr>
          <w:rFonts w:ascii="Arial" w:hAnsi="Arial" w:cs="Arial"/>
          <w:b/>
          <w:sz w:val="22"/>
          <w:szCs w:val="22"/>
          <w:lang w:val="en-GB"/>
        </w:rPr>
        <w:t>Section VII.</w:t>
      </w:r>
    </w:p>
    <w:p w:rsidR="00970538" w:rsidRPr="004C63A1" w:rsidRDefault="00970538" w:rsidP="004B5B7B">
      <w:pPr>
        <w:tabs>
          <w:tab w:val="left" w:pos="709"/>
          <w:tab w:val="left" w:pos="851"/>
          <w:tab w:val="left" w:pos="993"/>
        </w:tabs>
        <w:ind w:left="426"/>
        <w:jc w:val="center"/>
        <w:rPr>
          <w:rFonts w:ascii="Arial" w:hAnsi="Arial" w:cs="Arial"/>
          <w:i/>
          <w:sz w:val="22"/>
          <w:szCs w:val="22"/>
          <w:lang w:val="en-GB"/>
        </w:rPr>
      </w:pPr>
      <w:r w:rsidRPr="004C63A1">
        <w:rPr>
          <w:rFonts w:ascii="Arial" w:hAnsi="Arial" w:cs="Arial"/>
          <w:i/>
          <w:sz w:val="22"/>
          <w:szCs w:val="22"/>
          <w:lang w:val="en-GB"/>
        </w:rPr>
        <w:t>Place of Performance</w:t>
      </w:r>
    </w:p>
    <w:p w:rsidR="00970538" w:rsidRPr="004C63A1" w:rsidRDefault="00970538" w:rsidP="004B5B7B">
      <w:pPr>
        <w:tabs>
          <w:tab w:val="left" w:pos="709"/>
          <w:tab w:val="left" w:pos="851"/>
          <w:tab w:val="left" w:pos="993"/>
        </w:tabs>
        <w:ind w:left="426"/>
        <w:jc w:val="both"/>
        <w:rPr>
          <w:rFonts w:ascii="Arial" w:hAnsi="Arial" w:cs="Arial"/>
          <w:sz w:val="22"/>
          <w:szCs w:val="22"/>
          <w:lang w:val="en-GB"/>
        </w:rPr>
      </w:pPr>
    </w:p>
    <w:p w:rsidR="00970538" w:rsidRPr="004C63A1" w:rsidRDefault="00970538" w:rsidP="004B5B7B">
      <w:pPr>
        <w:numPr>
          <w:ilvl w:val="0"/>
          <w:numId w:val="13"/>
        </w:numPr>
        <w:tabs>
          <w:tab w:val="left" w:pos="851"/>
          <w:tab w:val="left" w:pos="993"/>
        </w:tabs>
        <w:suppressAutoHyphens/>
        <w:ind w:left="284"/>
        <w:jc w:val="both"/>
        <w:rPr>
          <w:rFonts w:ascii="Arial" w:hAnsi="Arial" w:cs="Arial"/>
          <w:sz w:val="22"/>
          <w:szCs w:val="22"/>
          <w:lang w:val="en-GB"/>
        </w:rPr>
      </w:pPr>
      <w:r w:rsidRPr="004C63A1">
        <w:rPr>
          <w:rFonts w:ascii="Arial" w:hAnsi="Arial" w:cs="Arial"/>
          <w:sz w:val="22"/>
          <w:szCs w:val="22"/>
          <w:lang w:val="en-GB"/>
        </w:rPr>
        <w:t xml:space="preserve">Within the performance of the Work, Contractor bears all costs and risks related to its activities concerning the performance of the subject matter of the contract (e.g. material storage, arrival and departure of vehicles, and other machines).   </w:t>
      </w:r>
    </w:p>
    <w:p w:rsidR="00970538" w:rsidRPr="004C63A1" w:rsidRDefault="00970538" w:rsidP="004B5B7B">
      <w:pPr>
        <w:tabs>
          <w:tab w:val="left" w:pos="851"/>
          <w:tab w:val="left" w:pos="993"/>
        </w:tabs>
        <w:ind w:left="284" w:hanging="283"/>
        <w:jc w:val="both"/>
        <w:rPr>
          <w:rFonts w:ascii="Arial" w:hAnsi="Arial" w:cs="Arial"/>
          <w:sz w:val="22"/>
          <w:szCs w:val="22"/>
          <w:lang w:val="en-GB"/>
        </w:rPr>
      </w:pPr>
    </w:p>
    <w:p w:rsidR="00970538" w:rsidRPr="004C63A1" w:rsidRDefault="00970538" w:rsidP="004B5B7B">
      <w:pPr>
        <w:numPr>
          <w:ilvl w:val="0"/>
          <w:numId w:val="13"/>
        </w:numPr>
        <w:tabs>
          <w:tab w:val="left" w:pos="851"/>
          <w:tab w:val="left" w:pos="993"/>
        </w:tabs>
        <w:suppressAutoHyphens/>
        <w:ind w:left="284"/>
        <w:jc w:val="both"/>
        <w:rPr>
          <w:rFonts w:ascii="Arial" w:hAnsi="Arial" w:cs="Arial"/>
          <w:sz w:val="22"/>
          <w:szCs w:val="22"/>
          <w:lang w:val="en-GB"/>
        </w:rPr>
      </w:pPr>
      <w:r w:rsidRPr="004C63A1">
        <w:rPr>
          <w:rFonts w:ascii="Arial" w:hAnsi="Arial" w:cs="Arial"/>
          <w:sz w:val="22"/>
          <w:szCs w:val="22"/>
          <w:lang w:val="en-GB"/>
        </w:rPr>
        <w:t>Contractor is liable for damaged property at Principal</w:t>
      </w:r>
      <w:r w:rsidRPr="004C63A1">
        <w:rPr>
          <w:rFonts w:ascii="Calibri" w:hAnsi="Calibri" w:cs="Arial"/>
          <w:sz w:val="22"/>
          <w:szCs w:val="22"/>
          <w:lang w:val="en-GB"/>
        </w:rPr>
        <w:t>'</w:t>
      </w:r>
      <w:r w:rsidRPr="004C63A1">
        <w:rPr>
          <w:rFonts w:ascii="Arial" w:hAnsi="Arial" w:cs="Arial"/>
          <w:sz w:val="22"/>
          <w:szCs w:val="22"/>
          <w:lang w:val="en-GB"/>
        </w:rPr>
        <w:t>s premises. Contractor bears all costs on electrical energy, water and other media for the needs of the subject matter of the contract.</w:t>
      </w:r>
    </w:p>
    <w:p w:rsidR="00970538" w:rsidRPr="004C63A1" w:rsidRDefault="00970538" w:rsidP="004B5B7B">
      <w:pPr>
        <w:pStyle w:val="Odstavecseseznamem"/>
        <w:ind w:left="284" w:hanging="283"/>
        <w:rPr>
          <w:rFonts w:ascii="Arial" w:hAnsi="Arial" w:cs="Arial"/>
          <w:sz w:val="22"/>
          <w:szCs w:val="22"/>
          <w:lang w:val="en-GB"/>
        </w:rPr>
      </w:pPr>
    </w:p>
    <w:p w:rsidR="00970538" w:rsidRPr="004C63A1" w:rsidRDefault="00970538" w:rsidP="004B5B7B">
      <w:pPr>
        <w:numPr>
          <w:ilvl w:val="0"/>
          <w:numId w:val="13"/>
        </w:numPr>
        <w:tabs>
          <w:tab w:val="left" w:pos="851"/>
          <w:tab w:val="left" w:pos="993"/>
        </w:tabs>
        <w:suppressAutoHyphens/>
        <w:ind w:left="284"/>
        <w:jc w:val="both"/>
        <w:rPr>
          <w:rFonts w:ascii="Arial" w:hAnsi="Arial" w:cs="Arial"/>
          <w:sz w:val="22"/>
          <w:szCs w:val="22"/>
          <w:lang w:val="en-GB"/>
        </w:rPr>
      </w:pPr>
      <w:r w:rsidRPr="004C63A1">
        <w:rPr>
          <w:rFonts w:ascii="Arial" w:hAnsi="Arial" w:cs="Arial"/>
          <w:sz w:val="22"/>
          <w:szCs w:val="22"/>
          <w:lang w:val="en-GB"/>
        </w:rPr>
        <w:t xml:space="preserve">Contractor is obliged to deliver, install and assemble the device at the place of performance, which is the registered seat of Principal, i.e. </w:t>
      </w:r>
      <w:proofErr w:type="spellStart"/>
      <w:r w:rsidRPr="004C63A1">
        <w:rPr>
          <w:rFonts w:ascii="Arial" w:hAnsi="Arial" w:cs="Arial"/>
          <w:sz w:val="22"/>
          <w:szCs w:val="22"/>
          <w:lang w:val="en-GB"/>
        </w:rPr>
        <w:t>Líšenská</w:t>
      </w:r>
      <w:proofErr w:type="spellEnd"/>
      <w:r w:rsidRPr="004C63A1">
        <w:rPr>
          <w:rFonts w:ascii="Arial" w:hAnsi="Arial" w:cs="Arial"/>
          <w:sz w:val="22"/>
          <w:szCs w:val="22"/>
          <w:lang w:val="en-GB"/>
        </w:rPr>
        <w:t xml:space="preserve"> 2657/33a, 636 00 Brno – </w:t>
      </w:r>
      <w:proofErr w:type="spellStart"/>
      <w:r w:rsidRPr="004C63A1">
        <w:rPr>
          <w:rFonts w:ascii="Arial" w:hAnsi="Arial" w:cs="Arial"/>
          <w:sz w:val="22"/>
          <w:szCs w:val="22"/>
          <w:lang w:val="en-GB"/>
        </w:rPr>
        <w:t>Líšeň</w:t>
      </w:r>
      <w:proofErr w:type="spellEnd"/>
      <w:r w:rsidRPr="004C63A1">
        <w:rPr>
          <w:rFonts w:ascii="Arial" w:hAnsi="Arial" w:cs="Arial"/>
          <w:sz w:val="22"/>
          <w:szCs w:val="22"/>
          <w:lang w:val="en-GB"/>
        </w:rPr>
        <w:t>.</w:t>
      </w:r>
    </w:p>
    <w:p w:rsidR="00970538" w:rsidRPr="004C63A1" w:rsidRDefault="00970538" w:rsidP="004B5B7B">
      <w:pPr>
        <w:tabs>
          <w:tab w:val="left" w:pos="851"/>
          <w:tab w:val="left" w:pos="993"/>
        </w:tabs>
        <w:suppressAutoHyphens/>
        <w:ind w:left="284" w:hanging="283"/>
        <w:jc w:val="both"/>
        <w:rPr>
          <w:rFonts w:ascii="Arial" w:hAnsi="Arial" w:cs="Arial"/>
          <w:sz w:val="22"/>
          <w:szCs w:val="22"/>
          <w:lang w:val="en-GB"/>
        </w:rPr>
      </w:pPr>
    </w:p>
    <w:p w:rsidR="00970538" w:rsidRPr="004C63A1" w:rsidRDefault="00970538" w:rsidP="004B5B7B">
      <w:pPr>
        <w:tabs>
          <w:tab w:val="left" w:pos="851"/>
          <w:tab w:val="left" w:pos="993"/>
        </w:tabs>
        <w:ind w:left="284" w:hanging="283"/>
        <w:jc w:val="both"/>
        <w:rPr>
          <w:rFonts w:ascii="Arial" w:hAnsi="Arial" w:cs="Arial"/>
          <w:sz w:val="22"/>
          <w:szCs w:val="22"/>
          <w:lang w:val="en-GB"/>
        </w:rPr>
      </w:pPr>
      <w:r w:rsidRPr="004C63A1">
        <w:rPr>
          <w:rFonts w:ascii="Arial" w:hAnsi="Arial" w:cs="Arial"/>
          <w:sz w:val="22"/>
          <w:szCs w:val="22"/>
          <w:lang w:val="en-GB"/>
        </w:rPr>
        <w:t>4.</w:t>
      </w:r>
      <w:r w:rsidRPr="004C63A1">
        <w:rPr>
          <w:rFonts w:ascii="Arial" w:hAnsi="Arial" w:cs="Arial"/>
          <w:sz w:val="22"/>
          <w:szCs w:val="22"/>
          <w:lang w:val="en-GB"/>
        </w:rPr>
        <w:tab/>
        <w:t xml:space="preserve">The training of personnel and tests proving the required parameters of the device shall be performed at the place of performance. Warranty and post-warranty servicing, spare parts delivery, and repairs shall also be performed at the place of performance. </w:t>
      </w:r>
    </w:p>
    <w:p w:rsidR="00970538" w:rsidRPr="004C63A1" w:rsidRDefault="00970538" w:rsidP="00713606">
      <w:pPr>
        <w:tabs>
          <w:tab w:val="left" w:pos="709"/>
          <w:tab w:val="left" w:pos="851"/>
          <w:tab w:val="left" w:pos="993"/>
        </w:tabs>
        <w:ind w:left="426"/>
        <w:jc w:val="center"/>
        <w:rPr>
          <w:rFonts w:ascii="Arial" w:hAnsi="Arial" w:cs="Arial"/>
          <w:b/>
          <w:sz w:val="22"/>
          <w:szCs w:val="22"/>
          <w:lang w:val="en-GB"/>
        </w:rPr>
      </w:pPr>
    </w:p>
    <w:p w:rsidR="00970538" w:rsidRPr="004C63A1" w:rsidRDefault="00970538" w:rsidP="00713606">
      <w:pPr>
        <w:tabs>
          <w:tab w:val="left" w:pos="709"/>
          <w:tab w:val="left" w:pos="851"/>
          <w:tab w:val="left" w:pos="993"/>
        </w:tabs>
        <w:ind w:left="426"/>
        <w:jc w:val="center"/>
        <w:rPr>
          <w:rFonts w:ascii="Arial" w:hAnsi="Arial" w:cs="Arial"/>
          <w:b/>
          <w:sz w:val="22"/>
          <w:szCs w:val="22"/>
          <w:lang w:val="en-GB"/>
        </w:rPr>
      </w:pPr>
    </w:p>
    <w:p w:rsidR="00970538" w:rsidRPr="004C63A1" w:rsidRDefault="00970538" w:rsidP="004B5B7B">
      <w:pPr>
        <w:tabs>
          <w:tab w:val="left" w:pos="709"/>
          <w:tab w:val="left" w:pos="851"/>
          <w:tab w:val="left" w:pos="993"/>
        </w:tabs>
        <w:ind w:left="426"/>
        <w:jc w:val="center"/>
        <w:rPr>
          <w:rFonts w:ascii="Arial" w:hAnsi="Arial" w:cs="Arial"/>
          <w:b/>
          <w:sz w:val="22"/>
          <w:szCs w:val="22"/>
          <w:lang w:val="en-GB"/>
        </w:rPr>
      </w:pPr>
      <w:r w:rsidRPr="004C63A1">
        <w:rPr>
          <w:rFonts w:ascii="Arial" w:hAnsi="Arial" w:cs="Arial"/>
          <w:b/>
          <w:sz w:val="22"/>
          <w:szCs w:val="22"/>
          <w:lang w:val="en-GB"/>
        </w:rPr>
        <w:t>Section VIII.</w:t>
      </w:r>
    </w:p>
    <w:p w:rsidR="00970538" w:rsidRPr="004C63A1" w:rsidRDefault="00970538" w:rsidP="004B5B7B">
      <w:pPr>
        <w:pStyle w:val="Nadpis1"/>
        <w:tabs>
          <w:tab w:val="num" w:pos="432"/>
          <w:tab w:val="left" w:pos="709"/>
          <w:tab w:val="left" w:pos="851"/>
          <w:tab w:val="left" w:pos="993"/>
          <w:tab w:val="left" w:pos="4536"/>
        </w:tabs>
        <w:suppressAutoHyphens/>
        <w:ind w:left="426"/>
        <w:jc w:val="center"/>
        <w:rPr>
          <w:rFonts w:ascii="Arial" w:hAnsi="Arial" w:cs="Arial"/>
          <w:b w:val="0"/>
          <w:i/>
          <w:sz w:val="22"/>
          <w:szCs w:val="22"/>
          <w:lang w:val="en-GB"/>
        </w:rPr>
      </w:pPr>
      <w:r w:rsidRPr="004C63A1">
        <w:rPr>
          <w:rFonts w:ascii="Arial" w:hAnsi="Arial" w:cs="Arial"/>
          <w:b w:val="0"/>
          <w:i/>
          <w:sz w:val="22"/>
          <w:szCs w:val="22"/>
          <w:lang w:val="en-GB"/>
        </w:rPr>
        <w:t xml:space="preserve">Performance of Work </w:t>
      </w:r>
    </w:p>
    <w:p w:rsidR="00970538" w:rsidRPr="004C63A1" w:rsidRDefault="00970538" w:rsidP="004B5B7B">
      <w:pPr>
        <w:tabs>
          <w:tab w:val="left" w:pos="709"/>
          <w:tab w:val="left" w:pos="851"/>
          <w:tab w:val="left" w:pos="993"/>
        </w:tabs>
        <w:ind w:left="426"/>
        <w:rPr>
          <w:rFonts w:ascii="Arial" w:hAnsi="Arial" w:cs="Arial"/>
          <w:sz w:val="22"/>
          <w:szCs w:val="22"/>
          <w:lang w:val="en-GB"/>
        </w:rPr>
      </w:pPr>
    </w:p>
    <w:p w:rsidR="00970538" w:rsidRPr="004C63A1" w:rsidRDefault="00970538" w:rsidP="004B5B7B">
      <w:pPr>
        <w:pStyle w:val="Zkladntextodsazen"/>
        <w:numPr>
          <w:ilvl w:val="0"/>
          <w:numId w:val="10"/>
        </w:numPr>
        <w:tabs>
          <w:tab w:val="clear" w:pos="72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 xml:space="preserve">Contractor undertakes to perform the Work so that no damage is incurred on the property of third party.   </w:t>
      </w:r>
    </w:p>
    <w:p w:rsidR="00970538" w:rsidRPr="004C63A1" w:rsidRDefault="00970538" w:rsidP="004B5B7B">
      <w:pPr>
        <w:pStyle w:val="Zkladntextodsazen"/>
        <w:tabs>
          <w:tab w:val="left" w:pos="851"/>
          <w:tab w:val="left" w:pos="993"/>
        </w:tabs>
        <w:spacing w:after="0"/>
        <w:ind w:left="284" w:hanging="283"/>
        <w:jc w:val="both"/>
        <w:rPr>
          <w:rFonts w:ascii="Arial" w:hAnsi="Arial" w:cs="Arial"/>
          <w:sz w:val="22"/>
          <w:szCs w:val="22"/>
          <w:lang w:val="en-GB"/>
        </w:rPr>
      </w:pPr>
    </w:p>
    <w:p w:rsidR="00970538" w:rsidRPr="004C63A1" w:rsidRDefault="00970538" w:rsidP="004B5B7B">
      <w:pPr>
        <w:pStyle w:val="Zkladntextodsazen"/>
        <w:numPr>
          <w:ilvl w:val="0"/>
          <w:numId w:val="10"/>
        </w:numPr>
        <w:tabs>
          <w:tab w:val="clear" w:pos="720"/>
          <w:tab w:val="left" w:pos="36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 xml:space="preserve">Contractor undertakes to perform the Work in accordance with this contract exercising due professional care.  </w:t>
      </w:r>
    </w:p>
    <w:p w:rsidR="00970538" w:rsidRPr="004C63A1" w:rsidRDefault="00970538" w:rsidP="004B5B7B">
      <w:pPr>
        <w:pStyle w:val="Zkladntextodsazen"/>
        <w:tabs>
          <w:tab w:val="left" w:pos="851"/>
          <w:tab w:val="left" w:pos="993"/>
        </w:tabs>
        <w:spacing w:after="0"/>
        <w:ind w:left="284" w:hanging="283"/>
        <w:jc w:val="both"/>
        <w:rPr>
          <w:rFonts w:ascii="Arial" w:hAnsi="Arial" w:cs="Arial"/>
          <w:sz w:val="22"/>
          <w:szCs w:val="22"/>
          <w:lang w:val="en-GB"/>
        </w:rPr>
      </w:pPr>
    </w:p>
    <w:p w:rsidR="00C448A8" w:rsidRDefault="00970538" w:rsidP="004B5B7B">
      <w:pPr>
        <w:pStyle w:val="Zkladntextodsazen"/>
        <w:numPr>
          <w:ilvl w:val="0"/>
          <w:numId w:val="10"/>
        </w:numPr>
        <w:tabs>
          <w:tab w:val="clear" w:pos="72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 xml:space="preserve">Contractor bears full responsibility for the organization of the work process, for maintaining regulations on work safety and protection of health during work, maintaining fire prevention measures and regulations, maintaining hygienic and other regulations related to the performance of the Work and Contractor is obliged to pay all damages on health and property incurred by breaching of the above mentioned regulations. </w:t>
      </w:r>
    </w:p>
    <w:p w:rsidR="00C448A8" w:rsidRDefault="00C448A8" w:rsidP="00C448A8">
      <w:pPr>
        <w:pStyle w:val="Zkladntextodsazen"/>
        <w:tabs>
          <w:tab w:val="left" w:pos="851"/>
          <w:tab w:val="left" w:pos="993"/>
        </w:tabs>
        <w:suppressAutoHyphens/>
        <w:spacing w:after="0"/>
        <w:ind w:left="284"/>
        <w:jc w:val="both"/>
        <w:rPr>
          <w:rFonts w:ascii="Arial" w:hAnsi="Arial" w:cs="Arial"/>
          <w:sz w:val="22"/>
          <w:szCs w:val="22"/>
          <w:lang w:val="en-GB"/>
        </w:rPr>
      </w:pPr>
    </w:p>
    <w:p w:rsidR="00970538" w:rsidRPr="00C448A8" w:rsidRDefault="00C448A8" w:rsidP="004B5B7B">
      <w:pPr>
        <w:pStyle w:val="Zkladntextodsazen"/>
        <w:numPr>
          <w:ilvl w:val="0"/>
          <w:numId w:val="10"/>
        </w:numPr>
        <w:tabs>
          <w:tab w:val="clear" w:pos="720"/>
          <w:tab w:val="left" w:pos="851"/>
          <w:tab w:val="left" w:pos="993"/>
        </w:tabs>
        <w:suppressAutoHyphens/>
        <w:spacing w:after="0"/>
        <w:ind w:left="284" w:hanging="283"/>
        <w:jc w:val="both"/>
        <w:rPr>
          <w:rFonts w:ascii="Arial" w:hAnsi="Arial" w:cs="Arial"/>
          <w:sz w:val="22"/>
          <w:szCs w:val="22"/>
          <w:lang w:val="en-GB"/>
        </w:rPr>
      </w:pPr>
      <w:r w:rsidRPr="00C448A8">
        <w:rPr>
          <w:rFonts w:ascii="Arial" w:hAnsi="Arial" w:cs="Arial"/>
          <w:sz w:val="22"/>
          <w:szCs w:val="22"/>
          <w:lang w:val="en-GB"/>
        </w:rPr>
        <w:t>Principal</w:t>
      </w:r>
      <w:r>
        <w:rPr>
          <w:rFonts w:ascii="Arial" w:hAnsi="Arial" w:cs="Arial"/>
          <w:sz w:val="22"/>
          <w:szCs w:val="22"/>
          <w:lang w:val="en-GB"/>
        </w:rPr>
        <w:t xml:space="preserve"> has no responsibility </w:t>
      </w:r>
      <w:r w:rsidRPr="00C448A8">
        <w:rPr>
          <w:rFonts w:ascii="Arial" w:hAnsi="Arial" w:cs="Arial"/>
          <w:sz w:val="22"/>
          <w:szCs w:val="22"/>
          <w:lang w:val="en"/>
        </w:rPr>
        <w:t>for any loss, damage or theft of items and material deposited by the Contractor, its employees or others in the building of the Client.</w:t>
      </w:r>
    </w:p>
    <w:p w:rsidR="00970538" w:rsidRPr="004C63A1" w:rsidRDefault="00970538" w:rsidP="004B5B7B">
      <w:pPr>
        <w:pStyle w:val="Zkladntextodsazen"/>
        <w:numPr>
          <w:ilvl w:val="0"/>
          <w:numId w:val="10"/>
        </w:numPr>
        <w:tabs>
          <w:tab w:val="clear" w:pos="72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lastRenderedPageBreak/>
        <w:t xml:space="preserve">The list of parts of the public order, Contractor intends to commission to other persons, or the specification of works of individual contractors, or members of contractor association for the public contract in question, is included in Annex 3 of this contract.  </w:t>
      </w:r>
    </w:p>
    <w:p w:rsidR="00970538" w:rsidRPr="004C63A1" w:rsidRDefault="00970538" w:rsidP="004B5B7B">
      <w:pPr>
        <w:pStyle w:val="Zkladntextodsazen"/>
        <w:tabs>
          <w:tab w:val="left" w:pos="851"/>
          <w:tab w:val="left" w:pos="993"/>
        </w:tabs>
        <w:spacing w:after="0"/>
        <w:ind w:left="284" w:hanging="283"/>
        <w:jc w:val="both"/>
        <w:rPr>
          <w:rFonts w:ascii="Arial" w:hAnsi="Arial" w:cs="Arial"/>
          <w:sz w:val="22"/>
          <w:szCs w:val="22"/>
          <w:lang w:val="en-GB"/>
        </w:rPr>
      </w:pPr>
    </w:p>
    <w:p w:rsidR="00970538" w:rsidRPr="004C63A1" w:rsidRDefault="00970538" w:rsidP="004B5B7B">
      <w:pPr>
        <w:pStyle w:val="Zkladntextodsazen"/>
        <w:numPr>
          <w:ilvl w:val="0"/>
          <w:numId w:val="10"/>
        </w:numPr>
        <w:tabs>
          <w:tab w:val="clear" w:pos="72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 xml:space="preserve">In case Contractor delegates the performance of the Work or any of its parts to another person, all responsibility with the performance of the Work is born by Contractor.  </w:t>
      </w:r>
    </w:p>
    <w:p w:rsidR="00970538" w:rsidRPr="004C63A1" w:rsidRDefault="00970538" w:rsidP="004B5B7B">
      <w:pPr>
        <w:pStyle w:val="Zkladntextodsazen"/>
        <w:tabs>
          <w:tab w:val="left" w:pos="360"/>
          <w:tab w:val="left" w:pos="851"/>
          <w:tab w:val="left" w:pos="993"/>
        </w:tabs>
        <w:spacing w:after="0"/>
        <w:ind w:left="284" w:hanging="283"/>
        <w:jc w:val="both"/>
        <w:rPr>
          <w:rFonts w:ascii="Arial" w:hAnsi="Arial" w:cs="Arial"/>
          <w:sz w:val="22"/>
          <w:szCs w:val="22"/>
          <w:lang w:val="en-GB"/>
        </w:rPr>
      </w:pPr>
    </w:p>
    <w:p w:rsidR="00970538" w:rsidRPr="004C63A1" w:rsidRDefault="00970538" w:rsidP="004B5B7B">
      <w:pPr>
        <w:pStyle w:val="Zkladntextodsazen"/>
        <w:numPr>
          <w:ilvl w:val="0"/>
          <w:numId w:val="10"/>
        </w:numPr>
        <w:tabs>
          <w:tab w:val="clear" w:pos="720"/>
          <w:tab w:val="left" w:pos="36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Contractor is obliged to allow Principal</w:t>
      </w:r>
      <w:r w:rsidR="00C448A8">
        <w:rPr>
          <w:rFonts w:ascii="Arial" w:hAnsi="Arial" w:cs="Arial"/>
          <w:sz w:val="22"/>
          <w:szCs w:val="22"/>
          <w:lang w:val="en-GB"/>
        </w:rPr>
        <w:t xml:space="preserve"> or by him authorised persons</w:t>
      </w:r>
      <w:r w:rsidRPr="004C63A1">
        <w:rPr>
          <w:rFonts w:ascii="Arial" w:hAnsi="Arial" w:cs="Arial"/>
          <w:sz w:val="22"/>
          <w:szCs w:val="22"/>
          <w:lang w:val="en-GB"/>
        </w:rPr>
        <w:t xml:space="preserve"> to check the course of work anytime. </w:t>
      </w:r>
    </w:p>
    <w:p w:rsidR="00970538" w:rsidRPr="004C63A1" w:rsidRDefault="00970538" w:rsidP="005529CA">
      <w:pPr>
        <w:pStyle w:val="Odstavecseseznamem"/>
        <w:ind w:left="284" w:hanging="283"/>
        <w:rPr>
          <w:rFonts w:ascii="Arial" w:hAnsi="Arial" w:cs="Arial"/>
          <w:sz w:val="22"/>
          <w:szCs w:val="22"/>
          <w:lang w:val="en-GB"/>
        </w:rPr>
      </w:pPr>
    </w:p>
    <w:p w:rsidR="00970538" w:rsidRPr="004C63A1" w:rsidRDefault="0002721C" w:rsidP="007A2D94">
      <w:pPr>
        <w:pStyle w:val="Zkladntextodsazen"/>
        <w:numPr>
          <w:ilvl w:val="0"/>
          <w:numId w:val="10"/>
        </w:numPr>
        <w:tabs>
          <w:tab w:val="clear" w:pos="720"/>
          <w:tab w:val="left" w:pos="36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 xml:space="preserve">Contractor </w:t>
      </w:r>
      <w:r w:rsidR="00970538" w:rsidRPr="004C63A1">
        <w:rPr>
          <w:rFonts w:ascii="Arial" w:hAnsi="Arial" w:cs="Arial"/>
          <w:sz w:val="22"/>
          <w:szCs w:val="22"/>
          <w:lang w:val="en-GB"/>
        </w:rPr>
        <w:t xml:space="preserve">allows the staff of </w:t>
      </w:r>
      <w:r w:rsidRPr="004C63A1">
        <w:rPr>
          <w:rFonts w:ascii="Arial" w:hAnsi="Arial" w:cs="Arial"/>
          <w:sz w:val="22"/>
          <w:szCs w:val="22"/>
          <w:lang w:val="en-GB"/>
        </w:rPr>
        <w:t xml:space="preserve">Principal </w:t>
      </w:r>
      <w:r w:rsidR="00970538" w:rsidRPr="004C63A1">
        <w:rPr>
          <w:rFonts w:ascii="Arial" w:hAnsi="Arial" w:cs="Arial"/>
          <w:sz w:val="22"/>
          <w:szCs w:val="22"/>
          <w:lang w:val="en-GB"/>
        </w:rPr>
        <w:t>and its suppliers the entry into the object whe</w:t>
      </w:r>
      <w:r w:rsidRPr="004C63A1">
        <w:rPr>
          <w:rFonts w:ascii="Arial" w:hAnsi="Arial" w:cs="Arial"/>
          <w:sz w:val="22"/>
          <w:szCs w:val="22"/>
          <w:lang w:val="en-GB"/>
        </w:rPr>
        <w:t>re the Work shall be performed.</w:t>
      </w:r>
    </w:p>
    <w:p w:rsidR="00970538" w:rsidRPr="004C63A1" w:rsidRDefault="00970538" w:rsidP="005529CA">
      <w:pPr>
        <w:pStyle w:val="Odstavecseseznamem"/>
        <w:ind w:left="284" w:hanging="283"/>
        <w:rPr>
          <w:rFonts w:ascii="Arial" w:hAnsi="Arial" w:cs="Arial"/>
          <w:sz w:val="22"/>
          <w:szCs w:val="22"/>
          <w:lang w:val="en-GB"/>
        </w:rPr>
      </w:pPr>
    </w:p>
    <w:p w:rsidR="00970538" w:rsidRPr="004C63A1" w:rsidRDefault="00970538" w:rsidP="00C448A8">
      <w:pPr>
        <w:pStyle w:val="Zkladntextodsazen"/>
        <w:numPr>
          <w:ilvl w:val="0"/>
          <w:numId w:val="10"/>
        </w:numPr>
        <w:tabs>
          <w:tab w:val="clear" w:pos="720"/>
          <w:tab w:val="left" w:pos="426"/>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 xml:space="preserve">In case Contractor finds hidden obstacles, while performing the Work, which prevent the performance of the Work by the agreed way in accordance with this contract, Contractor is obliged to inform Principal immediately, cease work on the Work and propose a change of the Work to Principal. In case the contracting parties fail to agree on the change of the Work within due time, Principal has the right to withdraw from contract. The right of Principal for the compensation to damages is not affected.   </w:t>
      </w:r>
    </w:p>
    <w:p w:rsidR="00970538" w:rsidRPr="004C63A1" w:rsidRDefault="00970538" w:rsidP="002544EE">
      <w:pPr>
        <w:pStyle w:val="Odstavecseseznamem"/>
        <w:rPr>
          <w:rFonts w:ascii="Arial" w:hAnsi="Arial" w:cs="Arial"/>
          <w:sz w:val="22"/>
          <w:szCs w:val="22"/>
          <w:lang w:val="en-GB"/>
        </w:rPr>
      </w:pPr>
    </w:p>
    <w:p w:rsidR="00970538" w:rsidRPr="004C63A1" w:rsidRDefault="00970538" w:rsidP="00713606">
      <w:pPr>
        <w:tabs>
          <w:tab w:val="left" w:pos="709"/>
          <w:tab w:val="left" w:pos="851"/>
          <w:tab w:val="left" w:pos="993"/>
        </w:tabs>
        <w:ind w:left="426"/>
        <w:rPr>
          <w:rFonts w:ascii="Arial" w:hAnsi="Arial" w:cs="Arial"/>
          <w:sz w:val="22"/>
          <w:szCs w:val="22"/>
          <w:lang w:val="en-GB"/>
        </w:rPr>
      </w:pPr>
    </w:p>
    <w:p w:rsidR="00970538" w:rsidRPr="004C63A1" w:rsidRDefault="00970538" w:rsidP="00713606">
      <w:pPr>
        <w:tabs>
          <w:tab w:val="left" w:pos="709"/>
          <w:tab w:val="left" w:pos="851"/>
          <w:tab w:val="left" w:pos="993"/>
        </w:tabs>
        <w:ind w:left="426"/>
        <w:jc w:val="center"/>
        <w:rPr>
          <w:rFonts w:ascii="Arial" w:hAnsi="Arial" w:cs="Arial"/>
          <w:b/>
          <w:sz w:val="22"/>
          <w:szCs w:val="22"/>
          <w:lang w:val="en-GB"/>
        </w:rPr>
      </w:pPr>
      <w:r w:rsidRPr="004C63A1">
        <w:rPr>
          <w:rFonts w:ascii="Arial" w:hAnsi="Arial" w:cs="Arial"/>
          <w:b/>
          <w:sz w:val="22"/>
          <w:szCs w:val="22"/>
          <w:lang w:val="en-GB"/>
        </w:rPr>
        <w:t>Section IX.</w:t>
      </w:r>
    </w:p>
    <w:p w:rsidR="00970538" w:rsidRPr="004C63A1" w:rsidRDefault="00970538" w:rsidP="00713606">
      <w:pPr>
        <w:tabs>
          <w:tab w:val="left" w:pos="709"/>
          <w:tab w:val="left" w:pos="851"/>
          <w:tab w:val="left" w:pos="993"/>
        </w:tabs>
        <w:ind w:left="426"/>
        <w:jc w:val="center"/>
        <w:rPr>
          <w:rFonts w:ascii="Arial" w:hAnsi="Arial" w:cs="Arial"/>
          <w:i/>
          <w:sz w:val="22"/>
          <w:szCs w:val="22"/>
          <w:lang w:val="en-GB"/>
        </w:rPr>
      </w:pPr>
      <w:r w:rsidRPr="004C63A1">
        <w:rPr>
          <w:rFonts w:ascii="Arial" w:hAnsi="Arial" w:cs="Arial"/>
          <w:i/>
          <w:sz w:val="22"/>
          <w:szCs w:val="22"/>
          <w:lang w:val="en-GB"/>
        </w:rPr>
        <w:t xml:space="preserve">Quality Conditions of Work </w:t>
      </w:r>
    </w:p>
    <w:p w:rsidR="00970538" w:rsidRPr="004C63A1" w:rsidRDefault="00970538" w:rsidP="00713606">
      <w:pPr>
        <w:tabs>
          <w:tab w:val="left" w:pos="709"/>
          <w:tab w:val="left" w:pos="851"/>
          <w:tab w:val="left" w:pos="993"/>
        </w:tabs>
        <w:ind w:left="426"/>
        <w:jc w:val="center"/>
        <w:rPr>
          <w:rFonts w:ascii="Arial" w:hAnsi="Arial" w:cs="Arial"/>
          <w:b/>
          <w:sz w:val="22"/>
          <w:szCs w:val="22"/>
          <w:lang w:val="en-GB"/>
        </w:rPr>
      </w:pPr>
    </w:p>
    <w:p w:rsidR="00970538" w:rsidRPr="004C63A1" w:rsidRDefault="00970538" w:rsidP="007A2D94">
      <w:pPr>
        <w:pStyle w:val="Zkladntextodsazen"/>
        <w:numPr>
          <w:ilvl w:val="0"/>
          <w:numId w:val="16"/>
        </w:numPr>
        <w:tabs>
          <w:tab w:val="clear" w:pos="72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Contractor undertakes to guarantee that performance and quality of the Work</w:t>
      </w:r>
      <w:r w:rsidR="00C448A8">
        <w:rPr>
          <w:rFonts w:ascii="Arial" w:hAnsi="Arial" w:cs="Arial"/>
          <w:sz w:val="22"/>
          <w:szCs w:val="22"/>
          <w:lang w:val="en-GB"/>
        </w:rPr>
        <w:t xml:space="preserve"> and its parts</w:t>
      </w:r>
      <w:r w:rsidRPr="004C63A1">
        <w:rPr>
          <w:rFonts w:ascii="Arial" w:hAnsi="Arial" w:cs="Arial"/>
          <w:sz w:val="22"/>
          <w:szCs w:val="22"/>
          <w:lang w:val="en-GB"/>
        </w:rPr>
        <w:t xml:space="preserve"> complies with this contract, general legal regulations, </w:t>
      </w:r>
      <w:proofErr w:type="gramStart"/>
      <w:r w:rsidRPr="004C63A1">
        <w:rPr>
          <w:rFonts w:ascii="Arial" w:hAnsi="Arial" w:cs="Arial"/>
          <w:sz w:val="22"/>
          <w:szCs w:val="22"/>
          <w:lang w:val="en-GB"/>
        </w:rPr>
        <w:t>valid</w:t>
      </w:r>
      <w:proofErr w:type="gramEnd"/>
      <w:r w:rsidRPr="004C63A1">
        <w:rPr>
          <w:rFonts w:ascii="Arial" w:hAnsi="Arial" w:cs="Arial"/>
          <w:sz w:val="22"/>
          <w:szCs w:val="22"/>
          <w:lang w:val="en-GB"/>
        </w:rPr>
        <w:t xml:space="preserve"> technological standards and is free of any errors of law</w:t>
      </w:r>
      <w:r w:rsidR="00C448A8">
        <w:rPr>
          <w:rFonts w:ascii="Arial" w:hAnsi="Arial" w:cs="Arial"/>
          <w:sz w:val="22"/>
          <w:szCs w:val="22"/>
          <w:lang w:val="en-GB"/>
        </w:rPr>
        <w:t xml:space="preserve"> or errors preventing proper use of the Work or its parts</w:t>
      </w:r>
      <w:r w:rsidRPr="004C63A1">
        <w:rPr>
          <w:rFonts w:ascii="Arial" w:hAnsi="Arial" w:cs="Arial"/>
          <w:sz w:val="22"/>
          <w:szCs w:val="22"/>
          <w:lang w:val="en-GB"/>
        </w:rPr>
        <w:t xml:space="preserve">. Furthermore, Contractor undertakes that usual and proven technologies shall be used for the performance of the </w:t>
      </w:r>
      <w:proofErr w:type="gramStart"/>
      <w:r w:rsidRPr="004C63A1">
        <w:rPr>
          <w:rFonts w:ascii="Arial" w:hAnsi="Arial" w:cs="Arial"/>
          <w:sz w:val="22"/>
          <w:szCs w:val="22"/>
          <w:lang w:val="en-GB"/>
        </w:rPr>
        <w:t>Work,</w:t>
      </w:r>
      <w:proofErr w:type="gramEnd"/>
      <w:r w:rsidRPr="004C63A1">
        <w:rPr>
          <w:rFonts w:ascii="Arial" w:hAnsi="Arial" w:cs="Arial"/>
          <w:sz w:val="22"/>
          <w:szCs w:val="22"/>
          <w:lang w:val="en-GB"/>
        </w:rPr>
        <w:t xml:space="preserve"> the Work </w:t>
      </w:r>
      <w:r w:rsidR="00C448A8">
        <w:rPr>
          <w:rFonts w:ascii="Arial" w:hAnsi="Arial" w:cs="Arial"/>
          <w:sz w:val="22"/>
          <w:szCs w:val="22"/>
          <w:lang w:val="en-GB"/>
        </w:rPr>
        <w:t xml:space="preserve">including all its part </w:t>
      </w:r>
      <w:r w:rsidRPr="004C63A1">
        <w:rPr>
          <w:rFonts w:ascii="Arial" w:hAnsi="Arial" w:cs="Arial"/>
          <w:sz w:val="22"/>
          <w:szCs w:val="22"/>
          <w:lang w:val="en-GB"/>
        </w:rPr>
        <w:t xml:space="preserve">shall be performed with due professional care in professional quality and shall comply with generally accepted standards.   </w:t>
      </w:r>
    </w:p>
    <w:p w:rsidR="00970538" w:rsidRPr="004C63A1" w:rsidRDefault="00970538" w:rsidP="005529CA">
      <w:pPr>
        <w:pStyle w:val="Zkladntextodsazen"/>
        <w:tabs>
          <w:tab w:val="left" w:pos="360"/>
          <w:tab w:val="left" w:pos="851"/>
          <w:tab w:val="left" w:pos="993"/>
        </w:tabs>
        <w:suppressAutoHyphens/>
        <w:spacing w:after="0"/>
        <w:ind w:left="284"/>
        <w:jc w:val="both"/>
        <w:rPr>
          <w:rFonts w:ascii="Arial" w:hAnsi="Arial" w:cs="Arial"/>
          <w:sz w:val="22"/>
          <w:szCs w:val="22"/>
          <w:lang w:val="en-GB"/>
        </w:rPr>
      </w:pPr>
    </w:p>
    <w:p w:rsidR="00970538" w:rsidRPr="004C63A1" w:rsidRDefault="00970538" w:rsidP="007A2D94">
      <w:pPr>
        <w:pStyle w:val="Zkladntextodsazen"/>
        <w:numPr>
          <w:ilvl w:val="0"/>
          <w:numId w:val="16"/>
        </w:numPr>
        <w:tabs>
          <w:tab w:val="clear" w:pos="72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 xml:space="preserve">All professional work must be performed by Contractor’s staff or by its subcontractors with appropriate qualification. Contractor is obliged to submit the staff qualification documents upon Principal’s request.  </w:t>
      </w:r>
    </w:p>
    <w:p w:rsidR="00970538" w:rsidRPr="004C63A1" w:rsidRDefault="00970538" w:rsidP="005529CA">
      <w:pPr>
        <w:pStyle w:val="Zkladntextodsazen"/>
        <w:tabs>
          <w:tab w:val="left" w:pos="360"/>
          <w:tab w:val="left" w:pos="851"/>
          <w:tab w:val="left" w:pos="993"/>
        </w:tabs>
        <w:spacing w:after="0"/>
        <w:ind w:left="284"/>
        <w:jc w:val="both"/>
        <w:rPr>
          <w:rFonts w:ascii="Arial" w:hAnsi="Arial" w:cs="Arial"/>
          <w:sz w:val="22"/>
          <w:szCs w:val="22"/>
          <w:lang w:val="en-GB"/>
        </w:rPr>
      </w:pPr>
    </w:p>
    <w:p w:rsidR="00970538" w:rsidRPr="004C63A1" w:rsidRDefault="00970538" w:rsidP="007A2D94">
      <w:pPr>
        <w:pStyle w:val="Zkladntextodsazen"/>
        <w:numPr>
          <w:ilvl w:val="0"/>
          <w:numId w:val="16"/>
        </w:numPr>
        <w:tabs>
          <w:tab w:val="clear" w:pos="72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Principal or</w:t>
      </w:r>
      <w:r w:rsidR="00C448A8">
        <w:rPr>
          <w:rFonts w:ascii="Arial" w:hAnsi="Arial" w:cs="Arial"/>
          <w:sz w:val="22"/>
          <w:szCs w:val="22"/>
          <w:lang w:val="en-GB"/>
        </w:rPr>
        <w:t xml:space="preserve"> by him authorized</w:t>
      </w:r>
      <w:r w:rsidRPr="004C63A1">
        <w:rPr>
          <w:rFonts w:ascii="Arial" w:hAnsi="Arial" w:cs="Arial"/>
          <w:sz w:val="22"/>
          <w:szCs w:val="22"/>
          <w:lang w:val="en-GB"/>
        </w:rPr>
        <w:t xml:space="preserve"> person may require viewing manufacturing drawings or other materials and results of quality tests</w:t>
      </w:r>
      <w:r w:rsidR="00C448A8">
        <w:rPr>
          <w:rFonts w:ascii="Arial" w:hAnsi="Arial" w:cs="Arial"/>
          <w:sz w:val="22"/>
          <w:szCs w:val="22"/>
          <w:lang w:val="en-GB"/>
        </w:rPr>
        <w:t xml:space="preserve"> anytime during the </w:t>
      </w:r>
      <w:r w:rsidR="00820FCA">
        <w:rPr>
          <w:rFonts w:ascii="Arial" w:hAnsi="Arial" w:cs="Arial"/>
          <w:sz w:val="22"/>
          <w:szCs w:val="22"/>
          <w:lang w:val="en-GB"/>
        </w:rPr>
        <w:t>implementation of the Work</w:t>
      </w:r>
      <w:r w:rsidRPr="004C63A1">
        <w:rPr>
          <w:rFonts w:ascii="Arial" w:hAnsi="Arial" w:cs="Arial"/>
          <w:sz w:val="22"/>
          <w:szCs w:val="22"/>
          <w:lang w:val="en-GB"/>
        </w:rPr>
        <w:t xml:space="preserve">.   </w:t>
      </w:r>
    </w:p>
    <w:p w:rsidR="00970538" w:rsidRPr="004C63A1" w:rsidRDefault="00970538" w:rsidP="00713606">
      <w:pPr>
        <w:pStyle w:val="Zkladntextodsazen"/>
        <w:tabs>
          <w:tab w:val="left" w:pos="360"/>
          <w:tab w:val="left" w:pos="709"/>
          <w:tab w:val="left" w:pos="851"/>
          <w:tab w:val="left" w:pos="993"/>
        </w:tabs>
        <w:ind w:left="426"/>
        <w:jc w:val="both"/>
        <w:rPr>
          <w:rFonts w:ascii="Arial" w:hAnsi="Arial" w:cs="Arial"/>
          <w:sz w:val="22"/>
          <w:szCs w:val="22"/>
          <w:lang w:val="en-GB"/>
        </w:rPr>
      </w:pPr>
    </w:p>
    <w:p w:rsidR="00970538" w:rsidRPr="004C63A1" w:rsidRDefault="00970538" w:rsidP="00717599">
      <w:pPr>
        <w:pStyle w:val="Zkladntext"/>
        <w:tabs>
          <w:tab w:val="left" w:pos="709"/>
          <w:tab w:val="left" w:pos="851"/>
          <w:tab w:val="left" w:pos="993"/>
        </w:tabs>
        <w:ind w:left="426"/>
        <w:jc w:val="center"/>
        <w:rPr>
          <w:rFonts w:ascii="Arial" w:hAnsi="Arial" w:cs="Arial"/>
          <w:b/>
          <w:sz w:val="22"/>
          <w:szCs w:val="22"/>
          <w:lang w:val="en-GB"/>
        </w:rPr>
      </w:pPr>
      <w:r w:rsidRPr="004C63A1">
        <w:rPr>
          <w:rFonts w:ascii="Arial" w:hAnsi="Arial" w:cs="Arial"/>
          <w:b/>
          <w:sz w:val="22"/>
          <w:szCs w:val="22"/>
          <w:lang w:val="en-GB"/>
        </w:rPr>
        <w:t>Section X.</w:t>
      </w:r>
    </w:p>
    <w:p w:rsidR="00970538" w:rsidRPr="004C63A1" w:rsidRDefault="00970538" w:rsidP="00713606">
      <w:pPr>
        <w:pStyle w:val="Zkladntext"/>
        <w:tabs>
          <w:tab w:val="left" w:pos="709"/>
          <w:tab w:val="left" w:pos="851"/>
          <w:tab w:val="left" w:pos="993"/>
        </w:tabs>
        <w:ind w:left="426"/>
        <w:jc w:val="center"/>
        <w:rPr>
          <w:rFonts w:ascii="Arial" w:hAnsi="Arial" w:cs="Arial"/>
          <w:i/>
          <w:sz w:val="22"/>
          <w:szCs w:val="22"/>
          <w:lang w:val="en-GB"/>
        </w:rPr>
      </w:pPr>
      <w:r w:rsidRPr="004C63A1">
        <w:rPr>
          <w:rFonts w:ascii="Arial" w:hAnsi="Arial" w:cs="Arial"/>
          <w:i/>
          <w:sz w:val="22"/>
          <w:szCs w:val="22"/>
          <w:lang w:val="en-GB"/>
        </w:rPr>
        <w:t xml:space="preserve">Handover and Reception of Work </w:t>
      </w:r>
    </w:p>
    <w:p w:rsidR="00970538" w:rsidRPr="004C63A1" w:rsidRDefault="00970538" w:rsidP="00713606">
      <w:pPr>
        <w:tabs>
          <w:tab w:val="left" w:pos="709"/>
          <w:tab w:val="left" w:pos="851"/>
          <w:tab w:val="left" w:pos="993"/>
        </w:tabs>
        <w:ind w:left="426"/>
        <w:jc w:val="both"/>
        <w:rPr>
          <w:rFonts w:ascii="Arial" w:hAnsi="Arial" w:cs="Arial"/>
          <w:sz w:val="22"/>
          <w:szCs w:val="22"/>
          <w:lang w:val="en-GB"/>
        </w:rPr>
      </w:pPr>
    </w:p>
    <w:p w:rsidR="00970538" w:rsidRPr="004C63A1" w:rsidRDefault="00970538" w:rsidP="007A2D94">
      <w:pPr>
        <w:pStyle w:val="Zkladntext"/>
        <w:numPr>
          <w:ilvl w:val="0"/>
          <w:numId w:val="14"/>
        </w:numPr>
        <w:tabs>
          <w:tab w:val="clear" w:pos="72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Contractor fulfils its obligation to perform the Work in accordance with this contract by its proper completion and handover to principal under the conditions specified in this Section.</w:t>
      </w:r>
    </w:p>
    <w:p w:rsidR="00970538" w:rsidRPr="004C63A1" w:rsidRDefault="00970538" w:rsidP="005529CA">
      <w:pPr>
        <w:pStyle w:val="Zkladntext"/>
        <w:tabs>
          <w:tab w:val="left" w:pos="360"/>
          <w:tab w:val="left" w:pos="851"/>
          <w:tab w:val="left" w:pos="993"/>
        </w:tabs>
        <w:suppressAutoHyphens/>
        <w:spacing w:after="0"/>
        <w:ind w:left="284"/>
        <w:jc w:val="both"/>
        <w:rPr>
          <w:rFonts w:ascii="Arial" w:hAnsi="Arial" w:cs="Arial"/>
          <w:sz w:val="22"/>
          <w:szCs w:val="22"/>
          <w:lang w:val="en-GB"/>
        </w:rPr>
      </w:pPr>
    </w:p>
    <w:p w:rsidR="00970538" w:rsidRPr="004C63A1" w:rsidRDefault="00970538" w:rsidP="007A2D94">
      <w:pPr>
        <w:pStyle w:val="Zkladntext"/>
        <w:numPr>
          <w:ilvl w:val="0"/>
          <w:numId w:val="14"/>
        </w:numPr>
        <w:tabs>
          <w:tab w:val="clear" w:pos="72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Contractor is obliged to inform Principal in writing at least 10 work days prior the date when Work</w:t>
      </w:r>
      <w:r w:rsidR="00820FCA">
        <w:rPr>
          <w:rFonts w:ascii="Arial" w:hAnsi="Arial" w:cs="Arial"/>
          <w:sz w:val="22"/>
          <w:szCs w:val="22"/>
          <w:lang w:val="en-GB"/>
        </w:rPr>
        <w:t xml:space="preserve"> </w:t>
      </w:r>
      <w:del w:id="19" w:author="Dolecek" w:date="2014-08-12T09:30:00Z">
        <w:r w:rsidR="00820FCA" w:rsidDel="00F075DA">
          <w:rPr>
            <w:rFonts w:ascii="Arial" w:hAnsi="Arial" w:cs="Arial"/>
            <w:sz w:val="22"/>
            <w:szCs w:val="22"/>
            <w:lang w:val="en-GB"/>
          </w:rPr>
          <w:delText>or its parts according to Section IV of this Contract</w:delText>
        </w:r>
        <w:r w:rsidRPr="004C63A1" w:rsidDel="00F075DA">
          <w:rPr>
            <w:rFonts w:ascii="Arial" w:hAnsi="Arial" w:cs="Arial"/>
            <w:sz w:val="22"/>
            <w:szCs w:val="22"/>
            <w:lang w:val="en-GB"/>
          </w:rPr>
          <w:delText xml:space="preserve"> </w:delText>
        </w:r>
      </w:del>
      <w:r w:rsidRPr="004C63A1">
        <w:rPr>
          <w:rFonts w:ascii="Arial" w:hAnsi="Arial" w:cs="Arial"/>
          <w:sz w:val="22"/>
          <w:szCs w:val="22"/>
          <w:lang w:val="en-GB"/>
        </w:rPr>
        <w:t xml:space="preserve">shall be ready for handover.  </w:t>
      </w:r>
    </w:p>
    <w:p w:rsidR="00970538" w:rsidRPr="004C63A1" w:rsidRDefault="00970538" w:rsidP="005529CA">
      <w:pPr>
        <w:pStyle w:val="Zkladntext"/>
        <w:tabs>
          <w:tab w:val="left" w:pos="851"/>
          <w:tab w:val="left" w:pos="993"/>
        </w:tabs>
        <w:spacing w:after="0"/>
        <w:ind w:left="284"/>
        <w:rPr>
          <w:rFonts w:ascii="Arial" w:hAnsi="Arial" w:cs="Arial"/>
          <w:sz w:val="22"/>
          <w:szCs w:val="22"/>
          <w:lang w:val="en-GB"/>
        </w:rPr>
      </w:pPr>
    </w:p>
    <w:p w:rsidR="00970538" w:rsidRPr="004C63A1" w:rsidRDefault="00970538" w:rsidP="007A2D94">
      <w:pPr>
        <w:pStyle w:val="Zkladntext"/>
        <w:numPr>
          <w:ilvl w:val="0"/>
          <w:numId w:val="14"/>
        </w:numPr>
        <w:tabs>
          <w:tab w:val="clear" w:pos="72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In case the generally binding regulations or valid technical standards require the performance of tests, revisions, or attestations related to the Work or its part, Contractor is obliged to ensure their successful performance prior the handover of the Work</w:t>
      </w:r>
      <w:r w:rsidR="00820FCA">
        <w:rPr>
          <w:rFonts w:ascii="Arial" w:hAnsi="Arial" w:cs="Arial"/>
          <w:sz w:val="22"/>
          <w:szCs w:val="22"/>
          <w:lang w:val="en-GB"/>
        </w:rPr>
        <w:t xml:space="preserve"> or its parts to the Principal.</w:t>
      </w:r>
    </w:p>
    <w:p w:rsidR="00970538" w:rsidRPr="004C63A1" w:rsidRDefault="00970538" w:rsidP="005529CA">
      <w:pPr>
        <w:pStyle w:val="Zkladntext"/>
        <w:tabs>
          <w:tab w:val="left" w:pos="851"/>
          <w:tab w:val="left" w:pos="993"/>
        </w:tabs>
        <w:spacing w:after="0"/>
        <w:ind w:left="284"/>
        <w:rPr>
          <w:rFonts w:ascii="Arial" w:hAnsi="Arial" w:cs="Arial"/>
          <w:sz w:val="22"/>
          <w:szCs w:val="22"/>
          <w:lang w:val="en-GB"/>
        </w:rPr>
      </w:pPr>
    </w:p>
    <w:p w:rsidR="00970538" w:rsidRPr="004C63A1" w:rsidRDefault="00970538" w:rsidP="007A2D94">
      <w:pPr>
        <w:pStyle w:val="Zkladntext"/>
        <w:numPr>
          <w:ilvl w:val="0"/>
          <w:numId w:val="14"/>
        </w:numPr>
        <w:tabs>
          <w:tab w:val="clear" w:pos="72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 xml:space="preserve">Principal only accepts the Work </w:t>
      </w:r>
      <w:r w:rsidR="00820FCA">
        <w:rPr>
          <w:rFonts w:ascii="Arial" w:hAnsi="Arial" w:cs="Arial"/>
          <w:sz w:val="22"/>
          <w:szCs w:val="22"/>
          <w:lang w:val="en-GB"/>
        </w:rPr>
        <w:t xml:space="preserve">or its parts </w:t>
      </w:r>
      <w:r w:rsidRPr="004C63A1">
        <w:rPr>
          <w:rFonts w:ascii="Arial" w:hAnsi="Arial" w:cs="Arial"/>
          <w:sz w:val="22"/>
          <w:szCs w:val="22"/>
          <w:lang w:val="en-GB"/>
        </w:rPr>
        <w:t>in case its performance complies with this contract, is fully functional, and is free of faults and imperfections, with the exclusion of slight faults and imperfections which do not prevent from proper and safe using of the Work</w:t>
      </w:r>
      <w:r w:rsidR="00820FCA">
        <w:rPr>
          <w:rFonts w:ascii="Arial" w:hAnsi="Arial" w:cs="Arial"/>
          <w:sz w:val="22"/>
          <w:szCs w:val="22"/>
          <w:lang w:val="en-GB"/>
        </w:rPr>
        <w:t xml:space="preserve"> or its parts</w:t>
      </w:r>
      <w:r w:rsidRPr="004C63A1">
        <w:rPr>
          <w:rFonts w:ascii="Arial" w:hAnsi="Arial" w:cs="Arial"/>
          <w:sz w:val="22"/>
          <w:szCs w:val="22"/>
          <w:lang w:val="en-GB"/>
        </w:rPr>
        <w:t xml:space="preserve">.  </w:t>
      </w:r>
    </w:p>
    <w:p w:rsidR="00970538" w:rsidRPr="004C63A1" w:rsidRDefault="00970538" w:rsidP="005529CA">
      <w:pPr>
        <w:pStyle w:val="Zkladntext"/>
        <w:tabs>
          <w:tab w:val="left" w:pos="851"/>
          <w:tab w:val="left" w:pos="993"/>
        </w:tabs>
        <w:spacing w:after="0"/>
        <w:ind w:left="284"/>
        <w:rPr>
          <w:rFonts w:ascii="Arial" w:hAnsi="Arial" w:cs="Arial"/>
          <w:sz w:val="22"/>
          <w:szCs w:val="22"/>
          <w:lang w:val="en-GB"/>
        </w:rPr>
      </w:pPr>
    </w:p>
    <w:p w:rsidR="00970538" w:rsidRPr="004C63A1" w:rsidRDefault="00970538" w:rsidP="007A2D94">
      <w:pPr>
        <w:pStyle w:val="Zkladntext"/>
        <w:numPr>
          <w:ilvl w:val="0"/>
          <w:numId w:val="14"/>
        </w:numPr>
        <w:tabs>
          <w:tab w:val="clear" w:pos="72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A handover and acceptance certificate shall be made by the contracting parties which shall contain an overview of works, a list of discovered faults and imperfections, agreed deadlines for their removal or other measures (if agreed), or other legal and contractual rights, exerted by Principal, based on Contractor’s liability for faults of Work</w:t>
      </w:r>
      <w:r w:rsidR="00820FCA">
        <w:rPr>
          <w:rFonts w:ascii="Arial" w:hAnsi="Arial" w:cs="Arial"/>
          <w:sz w:val="22"/>
          <w:szCs w:val="22"/>
          <w:lang w:val="en-GB"/>
        </w:rPr>
        <w:t xml:space="preserve"> or its parts</w:t>
      </w:r>
      <w:r w:rsidRPr="004C63A1">
        <w:rPr>
          <w:rFonts w:ascii="Arial" w:hAnsi="Arial" w:cs="Arial"/>
          <w:sz w:val="22"/>
          <w:szCs w:val="22"/>
          <w:lang w:val="en-GB"/>
        </w:rPr>
        <w:t xml:space="preserve"> and a list of documents handed to Principal by Contractor at the acceptance of the Work (see Article 8 of this Section).  </w:t>
      </w:r>
    </w:p>
    <w:p w:rsidR="00970538" w:rsidRPr="004C63A1" w:rsidRDefault="00970538" w:rsidP="005529CA">
      <w:pPr>
        <w:pStyle w:val="Odstavecseseznamem"/>
        <w:ind w:left="284"/>
        <w:rPr>
          <w:rFonts w:ascii="Arial" w:hAnsi="Arial" w:cs="Arial"/>
          <w:sz w:val="22"/>
          <w:szCs w:val="22"/>
          <w:lang w:val="en-GB"/>
        </w:rPr>
      </w:pPr>
    </w:p>
    <w:p w:rsidR="00970538" w:rsidRPr="00820FCA" w:rsidRDefault="00970538" w:rsidP="007A2D94">
      <w:pPr>
        <w:pStyle w:val="Zkladntext"/>
        <w:numPr>
          <w:ilvl w:val="0"/>
          <w:numId w:val="14"/>
        </w:numPr>
        <w:tabs>
          <w:tab w:val="clear" w:pos="720"/>
          <w:tab w:val="left" w:pos="851"/>
          <w:tab w:val="left" w:pos="993"/>
        </w:tabs>
        <w:suppressAutoHyphens/>
        <w:spacing w:after="0"/>
        <w:ind w:left="284" w:hanging="283"/>
        <w:jc w:val="both"/>
        <w:rPr>
          <w:rFonts w:ascii="Arial" w:hAnsi="Arial" w:cs="Arial"/>
          <w:sz w:val="22"/>
          <w:szCs w:val="22"/>
        </w:rPr>
      </w:pPr>
      <w:r w:rsidRPr="004C63A1">
        <w:rPr>
          <w:rFonts w:ascii="Arial" w:hAnsi="Arial" w:cs="Arial"/>
          <w:sz w:val="22"/>
          <w:szCs w:val="22"/>
          <w:lang w:val="en-GB"/>
        </w:rPr>
        <w:t>In case Principal does not accept the Work</w:t>
      </w:r>
      <w:r w:rsidR="00820FCA">
        <w:rPr>
          <w:rFonts w:ascii="Arial" w:hAnsi="Arial" w:cs="Arial"/>
          <w:sz w:val="22"/>
          <w:szCs w:val="22"/>
          <w:lang w:val="en-GB"/>
        </w:rPr>
        <w:t xml:space="preserve"> or its parts</w:t>
      </w:r>
      <w:r w:rsidRPr="004C63A1">
        <w:rPr>
          <w:rFonts w:ascii="Arial" w:hAnsi="Arial" w:cs="Arial"/>
          <w:sz w:val="22"/>
          <w:szCs w:val="22"/>
          <w:lang w:val="en-GB"/>
        </w:rPr>
        <w:t>, a non-acceptance certificate shall be made between the contracting parties on the reason of the non-acceptance, while providing statements of both contracting parties. In the case of the non-acceptance of the Work</w:t>
      </w:r>
      <w:r w:rsidR="00820FCA">
        <w:rPr>
          <w:rFonts w:ascii="Arial" w:hAnsi="Arial" w:cs="Arial"/>
          <w:sz w:val="22"/>
          <w:szCs w:val="22"/>
          <w:lang w:val="en-GB"/>
        </w:rPr>
        <w:t xml:space="preserve"> or its parts</w:t>
      </w:r>
      <w:r w:rsidRPr="004C63A1">
        <w:rPr>
          <w:rFonts w:ascii="Arial" w:hAnsi="Arial" w:cs="Arial"/>
          <w:sz w:val="22"/>
          <w:szCs w:val="22"/>
          <w:lang w:val="en-GB"/>
        </w:rPr>
        <w:t>, both contracting parties shall specify an alternative date for handover and acceptance of the Work</w:t>
      </w:r>
      <w:r w:rsidR="00820FCA">
        <w:rPr>
          <w:rFonts w:ascii="Arial" w:hAnsi="Arial" w:cs="Arial"/>
          <w:sz w:val="22"/>
          <w:szCs w:val="22"/>
          <w:lang w:val="en-GB"/>
        </w:rPr>
        <w:t xml:space="preserve"> or its parts</w:t>
      </w:r>
      <w:r w:rsidRPr="004C63A1">
        <w:rPr>
          <w:rFonts w:ascii="Arial" w:hAnsi="Arial" w:cs="Arial"/>
          <w:sz w:val="22"/>
          <w:szCs w:val="22"/>
          <w:lang w:val="en-GB"/>
        </w:rPr>
        <w:t>.</w:t>
      </w:r>
      <w:r w:rsidR="00820FCA">
        <w:rPr>
          <w:rFonts w:ascii="Arial" w:hAnsi="Arial" w:cs="Arial"/>
          <w:sz w:val="22"/>
          <w:szCs w:val="22"/>
          <w:lang w:val="en-GB"/>
        </w:rPr>
        <w:t xml:space="preserve"> Contractor is obliged to fulfil the deadline to handover the complete and functional Work according to the Section VI of this Contract</w:t>
      </w:r>
      <w:r w:rsidR="00820FCA">
        <w:rPr>
          <w:rFonts w:ascii="Arial" w:hAnsi="Arial" w:cs="Arial"/>
          <w:sz w:val="22"/>
          <w:szCs w:val="22"/>
        </w:rPr>
        <w:t>.</w:t>
      </w:r>
    </w:p>
    <w:p w:rsidR="00970538" w:rsidRPr="00820FCA" w:rsidRDefault="00970538" w:rsidP="005529CA">
      <w:pPr>
        <w:pStyle w:val="Zkladntext"/>
        <w:tabs>
          <w:tab w:val="left" w:pos="851"/>
          <w:tab w:val="left" w:pos="993"/>
        </w:tabs>
        <w:spacing w:after="0"/>
        <w:ind w:left="284" w:hanging="283"/>
        <w:rPr>
          <w:rFonts w:ascii="Arial" w:hAnsi="Arial" w:cs="Arial"/>
          <w:sz w:val="22"/>
          <w:szCs w:val="22"/>
        </w:rPr>
      </w:pPr>
    </w:p>
    <w:p w:rsidR="00970538" w:rsidRPr="004C63A1" w:rsidRDefault="00970538" w:rsidP="007A2D94">
      <w:pPr>
        <w:pStyle w:val="Zkladntext"/>
        <w:numPr>
          <w:ilvl w:val="0"/>
          <w:numId w:val="14"/>
        </w:numPr>
        <w:tabs>
          <w:tab w:val="clear" w:pos="720"/>
          <w:tab w:val="left" w:pos="36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For the purpose of this contract the Work</w:t>
      </w:r>
      <w:r w:rsidR="00820FCA">
        <w:rPr>
          <w:rFonts w:ascii="Arial" w:hAnsi="Arial" w:cs="Arial"/>
          <w:sz w:val="22"/>
          <w:szCs w:val="22"/>
          <w:lang w:val="en-GB"/>
        </w:rPr>
        <w:t xml:space="preserve"> or its parts</w:t>
      </w:r>
      <w:r w:rsidRPr="004C63A1">
        <w:rPr>
          <w:rFonts w:ascii="Arial" w:hAnsi="Arial" w:cs="Arial"/>
          <w:sz w:val="22"/>
          <w:szCs w:val="22"/>
          <w:lang w:val="en-GB"/>
        </w:rPr>
        <w:t xml:space="preserve"> is considered duly completed at the moment of the signature of the Work</w:t>
      </w:r>
      <w:r w:rsidR="00820FCA">
        <w:rPr>
          <w:rFonts w:ascii="Arial" w:hAnsi="Arial" w:cs="Arial"/>
          <w:sz w:val="22"/>
          <w:szCs w:val="22"/>
          <w:lang w:val="en-GB"/>
        </w:rPr>
        <w:t xml:space="preserve"> or its parts</w:t>
      </w:r>
      <w:r w:rsidRPr="004C63A1">
        <w:rPr>
          <w:rFonts w:ascii="Arial" w:hAnsi="Arial" w:cs="Arial"/>
          <w:sz w:val="22"/>
          <w:szCs w:val="22"/>
          <w:lang w:val="en-GB"/>
        </w:rPr>
        <w:t xml:space="preserve"> handover and acceptance certificate by both contracting parties. In case the Work</w:t>
      </w:r>
      <w:r w:rsidR="00820FCA">
        <w:rPr>
          <w:rFonts w:ascii="Arial" w:hAnsi="Arial" w:cs="Arial"/>
          <w:sz w:val="22"/>
          <w:szCs w:val="22"/>
          <w:lang w:val="en-GB"/>
        </w:rPr>
        <w:t xml:space="preserve"> or its part</w:t>
      </w:r>
      <w:r w:rsidRPr="004C63A1">
        <w:rPr>
          <w:rFonts w:ascii="Arial" w:hAnsi="Arial" w:cs="Arial"/>
          <w:sz w:val="22"/>
          <w:szCs w:val="22"/>
          <w:lang w:val="en-GB"/>
        </w:rPr>
        <w:t xml:space="preserve"> is accepted by Principal with faults or imperfections, the Work</w:t>
      </w:r>
      <w:r w:rsidR="00820FCA">
        <w:rPr>
          <w:rFonts w:ascii="Arial" w:hAnsi="Arial" w:cs="Arial"/>
          <w:sz w:val="22"/>
          <w:szCs w:val="22"/>
          <w:lang w:val="en-GB"/>
        </w:rPr>
        <w:t xml:space="preserve"> or its part</w:t>
      </w:r>
      <w:r w:rsidRPr="004C63A1">
        <w:rPr>
          <w:rFonts w:ascii="Arial" w:hAnsi="Arial" w:cs="Arial"/>
          <w:sz w:val="22"/>
          <w:szCs w:val="22"/>
          <w:lang w:val="en-GB"/>
        </w:rPr>
        <w:t xml:space="preserve"> is considered duly completed after the removal of all faults and imperfections specified in the Work handover and acceptance certificate or by satisfying another legal or contractual right exerted by Principal on the basis of Contractor’s liability for faults of Work, unless specified otherwise in writing by both contracting parties.  </w:t>
      </w:r>
    </w:p>
    <w:p w:rsidR="00970538" w:rsidRPr="004C63A1" w:rsidRDefault="00970538" w:rsidP="005529CA">
      <w:pPr>
        <w:tabs>
          <w:tab w:val="left" w:pos="851"/>
          <w:tab w:val="left" w:pos="993"/>
        </w:tabs>
        <w:ind w:left="284"/>
        <w:jc w:val="both"/>
        <w:rPr>
          <w:rFonts w:ascii="Arial" w:hAnsi="Arial" w:cs="Arial"/>
          <w:sz w:val="22"/>
          <w:szCs w:val="22"/>
          <w:lang w:val="en-GB"/>
        </w:rPr>
      </w:pPr>
    </w:p>
    <w:p w:rsidR="00970538" w:rsidRPr="004C63A1" w:rsidRDefault="00970538" w:rsidP="007A2D94">
      <w:pPr>
        <w:pStyle w:val="Zkladntext"/>
        <w:numPr>
          <w:ilvl w:val="0"/>
          <w:numId w:val="14"/>
        </w:numPr>
        <w:tabs>
          <w:tab w:val="clear" w:pos="720"/>
          <w:tab w:val="left" w:pos="36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At the handover and acceptance of the Work</w:t>
      </w:r>
      <w:r w:rsidR="003A0BA3">
        <w:rPr>
          <w:rFonts w:ascii="Arial" w:hAnsi="Arial" w:cs="Arial"/>
          <w:sz w:val="22"/>
          <w:szCs w:val="22"/>
          <w:lang w:val="en-GB"/>
        </w:rPr>
        <w:t xml:space="preserve"> or its part</w:t>
      </w:r>
      <w:r w:rsidRPr="004C63A1">
        <w:rPr>
          <w:rFonts w:ascii="Arial" w:hAnsi="Arial" w:cs="Arial"/>
          <w:sz w:val="22"/>
          <w:szCs w:val="22"/>
          <w:lang w:val="en-GB"/>
        </w:rPr>
        <w:t xml:space="preserve">, Contractor provides Principal with all documents, test reports, necessary for the further use of the Work or which are required by applicable standards and regulations, particularly:  </w:t>
      </w:r>
    </w:p>
    <w:p w:rsidR="00970538" w:rsidRPr="004C63A1" w:rsidRDefault="00970538" w:rsidP="007A2D94">
      <w:pPr>
        <w:pStyle w:val="Zkladntext"/>
        <w:numPr>
          <w:ilvl w:val="0"/>
          <w:numId w:val="15"/>
        </w:numPr>
        <w:tabs>
          <w:tab w:val="clear" w:pos="720"/>
          <w:tab w:val="left" w:pos="851"/>
          <w:tab w:val="left" w:pos="993"/>
        </w:tabs>
        <w:suppressAutoHyphens/>
        <w:spacing w:after="0"/>
        <w:ind w:left="993" w:hanging="142"/>
        <w:jc w:val="both"/>
        <w:rPr>
          <w:rFonts w:ascii="Arial" w:hAnsi="Arial" w:cs="Arial"/>
          <w:sz w:val="22"/>
          <w:szCs w:val="22"/>
          <w:lang w:val="en-GB"/>
        </w:rPr>
      </w:pPr>
      <w:r w:rsidRPr="004C63A1">
        <w:rPr>
          <w:rFonts w:ascii="Arial" w:hAnsi="Arial" w:cs="Arial"/>
          <w:sz w:val="22"/>
          <w:szCs w:val="22"/>
          <w:lang w:val="en-GB"/>
        </w:rPr>
        <w:t xml:space="preserve">attestations, warranty statement, certificates of conformity </w:t>
      </w:r>
    </w:p>
    <w:p w:rsidR="00970538" w:rsidRPr="004C63A1" w:rsidRDefault="00970538" w:rsidP="007A2D94">
      <w:pPr>
        <w:pStyle w:val="Zkladntext"/>
        <w:numPr>
          <w:ilvl w:val="0"/>
          <w:numId w:val="15"/>
        </w:numPr>
        <w:tabs>
          <w:tab w:val="clear" w:pos="720"/>
          <w:tab w:val="left" w:pos="851"/>
          <w:tab w:val="left" w:pos="993"/>
        </w:tabs>
        <w:suppressAutoHyphens/>
        <w:spacing w:after="0"/>
        <w:ind w:left="993" w:hanging="142"/>
        <w:jc w:val="both"/>
        <w:rPr>
          <w:rFonts w:ascii="Arial" w:hAnsi="Arial" w:cs="Arial"/>
          <w:sz w:val="22"/>
          <w:szCs w:val="22"/>
          <w:lang w:val="en-GB"/>
        </w:rPr>
      </w:pPr>
      <w:r w:rsidRPr="004C63A1">
        <w:rPr>
          <w:rFonts w:ascii="Arial" w:hAnsi="Arial" w:cs="Arial"/>
          <w:sz w:val="22"/>
          <w:szCs w:val="22"/>
          <w:lang w:val="en-GB"/>
        </w:rPr>
        <w:t xml:space="preserve">reports and certificates of all required tests, measurements </w:t>
      </w:r>
    </w:p>
    <w:p w:rsidR="00970538" w:rsidRPr="004C63A1" w:rsidRDefault="00970538" w:rsidP="007A2D94">
      <w:pPr>
        <w:pStyle w:val="Zkladntext"/>
        <w:numPr>
          <w:ilvl w:val="0"/>
          <w:numId w:val="15"/>
        </w:numPr>
        <w:tabs>
          <w:tab w:val="clear" w:pos="720"/>
          <w:tab w:val="left" w:pos="851"/>
          <w:tab w:val="left" w:pos="993"/>
        </w:tabs>
        <w:suppressAutoHyphens/>
        <w:spacing w:after="0"/>
        <w:ind w:left="993" w:hanging="142"/>
        <w:jc w:val="both"/>
        <w:rPr>
          <w:rFonts w:ascii="Arial" w:hAnsi="Arial" w:cs="Arial"/>
          <w:sz w:val="22"/>
          <w:szCs w:val="22"/>
          <w:lang w:val="en-GB"/>
        </w:rPr>
      </w:pPr>
      <w:r w:rsidRPr="004C63A1">
        <w:rPr>
          <w:rFonts w:ascii="Arial" w:hAnsi="Arial" w:cs="Arial"/>
          <w:sz w:val="22"/>
          <w:szCs w:val="22"/>
          <w:lang w:val="en-GB"/>
        </w:rPr>
        <w:t xml:space="preserve">required measurements of noise, vibrations, microclimatic conditions </w:t>
      </w:r>
    </w:p>
    <w:p w:rsidR="00970538" w:rsidRPr="004C63A1" w:rsidRDefault="00970538" w:rsidP="007A2D94">
      <w:pPr>
        <w:pStyle w:val="Zkladntext"/>
        <w:numPr>
          <w:ilvl w:val="0"/>
          <w:numId w:val="15"/>
        </w:numPr>
        <w:tabs>
          <w:tab w:val="clear" w:pos="720"/>
          <w:tab w:val="left" w:pos="851"/>
          <w:tab w:val="left" w:pos="993"/>
        </w:tabs>
        <w:suppressAutoHyphens/>
        <w:spacing w:after="0"/>
        <w:ind w:left="993" w:hanging="142"/>
        <w:jc w:val="both"/>
        <w:rPr>
          <w:rFonts w:ascii="Arial" w:hAnsi="Arial" w:cs="Arial"/>
          <w:sz w:val="22"/>
          <w:szCs w:val="22"/>
          <w:lang w:val="en-GB"/>
        </w:rPr>
      </w:pPr>
      <w:r w:rsidRPr="004C63A1">
        <w:rPr>
          <w:rFonts w:ascii="Arial" w:hAnsi="Arial" w:cs="Arial"/>
          <w:sz w:val="22"/>
          <w:szCs w:val="22"/>
          <w:lang w:val="en-GB"/>
        </w:rPr>
        <w:t xml:space="preserve">a list of devices and equipment which are a part of the Work, their certificates and operation manuals in Czech </w:t>
      </w:r>
      <w:r w:rsidR="00C83027" w:rsidRPr="004C63A1">
        <w:rPr>
          <w:rFonts w:ascii="Arial" w:hAnsi="Arial" w:cs="Arial"/>
          <w:sz w:val="22"/>
          <w:szCs w:val="22"/>
          <w:lang w:val="en-GB"/>
        </w:rPr>
        <w:t xml:space="preserve">or English </w:t>
      </w:r>
      <w:r w:rsidRPr="004C63A1">
        <w:rPr>
          <w:rFonts w:ascii="Arial" w:hAnsi="Arial" w:cs="Arial"/>
          <w:sz w:val="22"/>
          <w:szCs w:val="22"/>
          <w:lang w:val="en-GB"/>
        </w:rPr>
        <w:t xml:space="preserve">language </w:t>
      </w:r>
    </w:p>
    <w:p w:rsidR="00970538" w:rsidRPr="004C63A1" w:rsidRDefault="00970538" w:rsidP="007A2D94">
      <w:pPr>
        <w:pStyle w:val="Zkladntext"/>
        <w:numPr>
          <w:ilvl w:val="0"/>
          <w:numId w:val="15"/>
        </w:numPr>
        <w:tabs>
          <w:tab w:val="clear" w:pos="720"/>
          <w:tab w:val="left" w:pos="851"/>
          <w:tab w:val="left" w:pos="993"/>
        </w:tabs>
        <w:suppressAutoHyphens/>
        <w:spacing w:after="0"/>
        <w:ind w:left="993" w:hanging="142"/>
        <w:jc w:val="both"/>
        <w:rPr>
          <w:rFonts w:ascii="Arial" w:hAnsi="Arial" w:cs="Arial"/>
          <w:sz w:val="22"/>
          <w:szCs w:val="22"/>
          <w:lang w:val="en-GB"/>
        </w:rPr>
      </w:pPr>
      <w:r w:rsidRPr="004C63A1">
        <w:rPr>
          <w:rFonts w:ascii="Arial" w:hAnsi="Arial" w:cs="Arial"/>
          <w:sz w:val="22"/>
          <w:szCs w:val="22"/>
          <w:lang w:val="en-GB"/>
        </w:rPr>
        <w:t xml:space="preserve">reports on testing the assembled equipment, performed revision tests, technical documentation of the actual performance in 3 copies (PDF format) </w:t>
      </w:r>
    </w:p>
    <w:p w:rsidR="00970538" w:rsidRPr="004C63A1" w:rsidRDefault="00970538" w:rsidP="007A2D94">
      <w:pPr>
        <w:pStyle w:val="Zkladntext"/>
        <w:numPr>
          <w:ilvl w:val="0"/>
          <w:numId w:val="15"/>
        </w:numPr>
        <w:tabs>
          <w:tab w:val="clear" w:pos="720"/>
          <w:tab w:val="left" w:pos="851"/>
          <w:tab w:val="left" w:pos="993"/>
        </w:tabs>
        <w:suppressAutoHyphens/>
        <w:spacing w:after="0"/>
        <w:ind w:left="993" w:hanging="142"/>
        <w:jc w:val="both"/>
        <w:rPr>
          <w:rFonts w:ascii="Arial" w:hAnsi="Arial" w:cs="Arial"/>
          <w:sz w:val="22"/>
          <w:szCs w:val="22"/>
          <w:lang w:val="en-GB"/>
        </w:rPr>
      </w:pPr>
      <w:r w:rsidRPr="004C63A1">
        <w:rPr>
          <w:rFonts w:ascii="Arial" w:hAnsi="Arial" w:cs="Arial"/>
          <w:sz w:val="22"/>
          <w:szCs w:val="22"/>
          <w:lang w:val="en-GB"/>
        </w:rPr>
        <w:t xml:space="preserve">certificates establishing the eligibility of the installation for use </w:t>
      </w:r>
    </w:p>
    <w:p w:rsidR="00970538" w:rsidRPr="004C63A1" w:rsidRDefault="00970538" w:rsidP="007A2D94">
      <w:pPr>
        <w:pStyle w:val="Zkladntext"/>
        <w:numPr>
          <w:ilvl w:val="0"/>
          <w:numId w:val="15"/>
        </w:numPr>
        <w:tabs>
          <w:tab w:val="clear" w:pos="720"/>
          <w:tab w:val="left" w:pos="851"/>
          <w:tab w:val="left" w:pos="993"/>
        </w:tabs>
        <w:suppressAutoHyphens/>
        <w:spacing w:after="0"/>
        <w:ind w:left="993" w:hanging="142"/>
        <w:jc w:val="both"/>
        <w:rPr>
          <w:rFonts w:ascii="Arial" w:hAnsi="Arial" w:cs="Arial"/>
          <w:sz w:val="22"/>
          <w:szCs w:val="22"/>
          <w:lang w:val="en-GB"/>
        </w:rPr>
      </w:pPr>
      <w:r w:rsidRPr="004C63A1">
        <w:rPr>
          <w:rFonts w:ascii="Arial" w:hAnsi="Arial" w:cs="Arial"/>
          <w:sz w:val="22"/>
          <w:szCs w:val="22"/>
          <w:lang w:val="en-GB"/>
        </w:rPr>
        <w:t xml:space="preserve">certificates establishing the eligibility of Principal’s staff to operate and duly use the device  </w:t>
      </w:r>
    </w:p>
    <w:p w:rsidR="00970538" w:rsidRPr="004C63A1" w:rsidRDefault="00970538" w:rsidP="005529CA">
      <w:pPr>
        <w:pStyle w:val="Zkladntext"/>
        <w:tabs>
          <w:tab w:val="left" w:pos="851"/>
          <w:tab w:val="left" w:pos="993"/>
        </w:tabs>
        <w:ind w:left="284"/>
        <w:rPr>
          <w:rFonts w:ascii="Arial" w:hAnsi="Arial" w:cs="Arial"/>
          <w:sz w:val="22"/>
          <w:szCs w:val="22"/>
          <w:lang w:val="en-GB"/>
        </w:rPr>
      </w:pPr>
      <w:r w:rsidRPr="004C63A1">
        <w:rPr>
          <w:rFonts w:ascii="Arial" w:hAnsi="Arial" w:cs="Arial"/>
          <w:sz w:val="22"/>
          <w:szCs w:val="22"/>
          <w:lang w:val="en-GB"/>
        </w:rPr>
        <w:t>The Work cannot be considered completed and suitable for handover without these documents.</w:t>
      </w:r>
    </w:p>
    <w:p w:rsidR="00970538" w:rsidRPr="004C63A1" w:rsidRDefault="00970538" w:rsidP="005529CA">
      <w:pPr>
        <w:tabs>
          <w:tab w:val="left" w:pos="851"/>
          <w:tab w:val="left" w:pos="993"/>
        </w:tabs>
        <w:ind w:left="284"/>
        <w:jc w:val="both"/>
        <w:rPr>
          <w:rFonts w:ascii="Arial" w:hAnsi="Arial" w:cs="Arial"/>
          <w:b/>
          <w:sz w:val="22"/>
          <w:szCs w:val="22"/>
          <w:lang w:val="en-GB"/>
        </w:rPr>
      </w:pPr>
    </w:p>
    <w:p w:rsidR="00970538" w:rsidRPr="004C63A1" w:rsidRDefault="00970538" w:rsidP="007A2D94">
      <w:pPr>
        <w:pStyle w:val="Zkladntext"/>
        <w:numPr>
          <w:ilvl w:val="0"/>
          <w:numId w:val="14"/>
        </w:numPr>
        <w:tabs>
          <w:tab w:val="clear" w:pos="720"/>
          <w:tab w:val="left" w:pos="360"/>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Contractor undertakes to duly remove all faults and imperfections arising from the acceptance process in the deadline specified in the Work</w:t>
      </w:r>
      <w:r w:rsidR="003A0BA3">
        <w:rPr>
          <w:rFonts w:ascii="Arial" w:hAnsi="Arial" w:cs="Arial"/>
          <w:sz w:val="22"/>
          <w:szCs w:val="22"/>
          <w:lang w:val="en-GB"/>
        </w:rPr>
        <w:t xml:space="preserve"> or its part</w:t>
      </w:r>
      <w:r w:rsidRPr="004C63A1">
        <w:rPr>
          <w:rFonts w:ascii="Arial" w:hAnsi="Arial" w:cs="Arial"/>
          <w:sz w:val="22"/>
          <w:szCs w:val="22"/>
          <w:lang w:val="en-GB"/>
        </w:rPr>
        <w:t xml:space="preserve"> handover and acceptance certificate in accordance with Article 5 of this Section or in the Work</w:t>
      </w:r>
      <w:r w:rsidR="003A0BA3">
        <w:rPr>
          <w:rFonts w:ascii="Arial" w:hAnsi="Arial" w:cs="Arial"/>
          <w:sz w:val="22"/>
          <w:szCs w:val="22"/>
          <w:lang w:val="en-GB"/>
        </w:rPr>
        <w:t xml:space="preserve"> or its part</w:t>
      </w:r>
      <w:r w:rsidRPr="004C63A1">
        <w:rPr>
          <w:rFonts w:ascii="Arial" w:hAnsi="Arial" w:cs="Arial"/>
          <w:sz w:val="22"/>
          <w:szCs w:val="22"/>
          <w:lang w:val="en-GB"/>
        </w:rPr>
        <w:t xml:space="preserve"> non-acceptance certificate in accordance with Article 6 of this Section. In case the deadline for fault or imperfection removal is not specified in such way and in case Principal, in relation to discovered faults or imperfections, does not exert another legal or contractual claim based on the Contractor’s liability for faults of Work, Contractor is obliged to remove the fault or imperfection at the latest within 5 (five) working days from the day of its notification by Principal.  </w:t>
      </w:r>
    </w:p>
    <w:p w:rsidR="00970538" w:rsidRPr="004C63A1" w:rsidRDefault="00970538" w:rsidP="005529CA">
      <w:pPr>
        <w:pStyle w:val="Zkladntext"/>
        <w:tabs>
          <w:tab w:val="left" w:pos="360"/>
          <w:tab w:val="left" w:pos="851"/>
          <w:tab w:val="left" w:pos="993"/>
        </w:tabs>
        <w:ind w:left="284"/>
        <w:rPr>
          <w:rFonts w:ascii="Arial" w:hAnsi="Arial" w:cs="Arial"/>
          <w:sz w:val="22"/>
          <w:szCs w:val="22"/>
          <w:lang w:val="en-GB"/>
        </w:rPr>
      </w:pPr>
    </w:p>
    <w:p w:rsidR="00970538" w:rsidRPr="004C63A1" w:rsidRDefault="00970538" w:rsidP="007A2D94">
      <w:pPr>
        <w:pStyle w:val="Zkladntext"/>
        <w:numPr>
          <w:ilvl w:val="0"/>
          <w:numId w:val="14"/>
        </w:numPr>
        <w:tabs>
          <w:tab w:val="clear" w:pos="720"/>
          <w:tab w:val="left" w:pos="426"/>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Principal is not entitled to reject the acceptance of the Work</w:t>
      </w:r>
      <w:r w:rsidR="003A0BA3">
        <w:rPr>
          <w:rFonts w:ascii="Arial" w:hAnsi="Arial" w:cs="Arial"/>
          <w:sz w:val="22"/>
          <w:szCs w:val="22"/>
          <w:lang w:val="en-GB"/>
        </w:rPr>
        <w:t xml:space="preserve"> or its part</w:t>
      </w:r>
      <w:r w:rsidRPr="004C63A1">
        <w:rPr>
          <w:rFonts w:ascii="Arial" w:hAnsi="Arial" w:cs="Arial"/>
          <w:sz w:val="22"/>
          <w:szCs w:val="22"/>
          <w:lang w:val="en-GB"/>
        </w:rPr>
        <w:t xml:space="preserve"> due to faults which Contractor informed Principal about in writing and Principal insisted on their use.  </w:t>
      </w:r>
    </w:p>
    <w:p w:rsidR="00970538" w:rsidRPr="004C63A1" w:rsidRDefault="00970538" w:rsidP="00FE617A">
      <w:pPr>
        <w:pStyle w:val="Zkladntext"/>
        <w:tabs>
          <w:tab w:val="left" w:pos="709"/>
          <w:tab w:val="left" w:pos="851"/>
          <w:tab w:val="left" w:pos="993"/>
        </w:tabs>
        <w:ind w:left="709" w:hanging="283"/>
        <w:rPr>
          <w:rFonts w:ascii="Arial" w:hAnsi="Arial" w:cs="Arial"/>
          <w:lang w:val="en-GB"/>
        </w:rPr>
      </w:pPr>
    </w:p>
    <w:p w:rsidR="00970538" w:rsidRPr="004C63A1" w:rsidRDefault="00970538" w:rsidP="00713606">
      <w:pPr>
        <w:pStyle w:val="Zkladntext"/>
        <w:tabs>
          <w:tab w:val="left" w:pos="360"/>
          <w:tab w:val="left" w:pos="709"/>
          <w:tab w:val="left" w:pos="851"/>
          <w:tab w:val="left" w:pos="993"/>
        </w:tabs>
        <w:ind w:left="426"/>
        <w:rPr>
          <w:rFonts w:ascii="Arial" w:hAnsi="Arial" w:cs="Arial"/>
          <w:lang w:val="en-GB"/>
        </w:rPr>
      </w:pPr>
    </w:p>
    <w:p w:rsidR="00970538" w:rsidRPr="004C63A1" w:rsidRDefault="00970538" w:rsidP="00713606">
      <w:pPr>
        <w:tabs>
          <w:tab w:val="left" w:pos="709"/>
          <w:tab w:val="left" w:pos="851"/>
          <w:tab w:val="left" w:pos="993"/>
        </w:tabs>
        <w:ind w:left="426"/>
        <w:jc w:val="center"/>
        <w:rPr>
          <w:rFonts w:ascii="Arial" w:hAnsi="Arial" w:cs="Arial"/>
          <w:b/>
          <w:sz w:val="22"/>
          <w:szCs w:val="22"/>
          <w:lang w:val="en-GB"/>
        </w:rPr>
      </w:pPr>
      <w:r w:rsidRPr="004C63A1">
        <w:rPr>
          <w:rFonts w:ascii="Arial" w:hAnsi="Arial" w:cs="Arial"/>
          <w:b/>
          <w:sz w:val="22"/>
          <w:szCs w:val="22"/>
          <w:lang w:val="en-GB"/>
        </w:rPr>
        <w:t>Section XI.</w:t>
      </w:r>
    </w:p>
    <w:p w:rsidR="00970538" w:rsidRPr="004C63A1" w:rsidRDefault="00970538" w:rsidP="00713606">
      <w:pPr>
        <w:tabs>
          <w:tab w:val="left" w:pos="709"/>
          <w:tab w:val="left" w:pos="851"/>
          <w:tab w:val="left" w:pos="993"/>
        </w:tabs>
        <w:ind w:left="426"/>
        <w:jc w:val="center"/>
        <w:rPr>
          <w:rFonts w:ascii="Arial" w:hAnsi="Arial" w:cs="Arial"/>
          <w:i/>
          <w:sz w:val="22"/>
          <w:szCs w:val="22"/>
          <w:lang w:val="en-GB"/>
        </w:rPr>
      </w:pPr>
      <w:r w:rsidRPr="004C63A1">
        <w:rPr>
          <w:rFonts w:ascii="Arial" w:hAnsi="Arial" w:cs="Arial"/>
          <w:i/>
          <w:sz w:val="22"/>
          <w:szCs w:val="22"/>
          <w:lang w:val="en-GB"/>
        </w:rPr>
        <w:t xml:space="preserve">Warranty and Liability for Fault </w:t>
      </w:r>
    </w:p>
    <w:p w:rsidR="00970538" w:rsidRPr="004C63A1" w:rsidRDefault="00970538" w:rsidP="00713606">
      <w:pPr>
        <w:tabs>
          <w:tab w:val="left" w:pos="709"/>
          <w:tab w:val="left" w:pos="851"/>
          <w:tab w:val="left" w:pos="993"/>
        </w:tabs>
        <w:ind w:left="426"/>
        <w:jc w:val="both"/>
        <w:rPr>
          <w:rFonts w:ascii="Arial" w:hAnsi="Arial" w:cs="Arial"/>
          <w:sz w:val="22"/>
          <w:szCs w:val="22"/>
          <w:lang w:val="en-GB"/>
        </w:rPr>
      </w:pPr>
    </w:p>
    <w:p w:rsidR="00970538" w:rsidRPr="004C63A1" w:rsidRDefault="00970538" w:rsidP="007A2D94">
      <w:pPr>
        <w:numPr>
          <w:ilvl w:val="0"/>
          <w:numId w:val="11"/>
        </w:numPr>
        <w:tabs>
          <w:tab w:val="clear" w:pos="720"/>
          <w:tab w:val="left" w:pos="36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 xml:space="preserve">Contractor guarantees and is liable that the Work performed by Contractor in accordance with this contract is complete, fully functional, and eligible for the purpose for which it was created, and that its quality complies with the requirements specified in Section IX of this contract.  </w:t>
      </w:r>
    </w:p>
    <w:p w:rsidR="00970538" w:rsidRPr="004C63A1" w:rsidRDefault="00970538" w:rsidP="005529CA">
      <w:pPr>
        <w:tabs>
          <w:tab w:val="left" w:pos="851"/>
          <w:tab w:val="left" w:pos="993"/>
        </w:tabs>
        <w:ind w:left="284" w:hanging="283"/>
        <w:rPr>
          <w:rFonts w:ascii="Arial" w:hAnsi="Arial" w:cs="Arial"/>
          <w:sz w:val="22"/>
          <w:szCs w:val="22"/>
          <w:lang w:val="en-GB"/>
        </w:rPr>
      </w:pPr>
    </w:p>
    <w:p w:rsidR="00970538" w:rsidRPr="004C63A1" w:rsidRDefault="00970538" w:rsidP="007A2D94">
      <w:pPr>
        <w:numPr>
          <w:ilvl w:val="0"/>
          <w:numId w:val="11"/>
        </w:numPr>
        <w:tabs>
          <w:tab w:val="clear" w:pos="720"/>
          <w:tab w:val="left" w:pos="36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 xml:space="preserve">Contractor provides Principal with warranty for the Work quality by this contract in the scope specified in Section XI of this contract (hereinafter referred to as “Warranty”).   </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B30458" w:rsidRPr="00B30458" w:rsidRDefault="00970538" w:rsidP="00B30458">
      <w:pPr>
        <w:numPr>
          <w:ilvl w:val="0"/>
          <w:numId w:val="11"/>
        </w:numPr>
        <w:tabs>
          <w:tab w:val="clear" w:pos="720"/>
          <w:tab w:val="left" w:pos="360"/>
          <w:tab w:val="left" w:pos="851"/>
          <w:tab w:val="left" w:pos="993"/>
        </w:tabs>
        <w:suppressAutoHyphens/>
        <w:ind w:left="284" w:hanging="283"/>
        <w:jc w:val="both"/>
        <w:rPr>
          <w:rFonts w:ascii="Arial" w:hAnsi="Arial" w:cs="Arial"/>
          <w:sz w:val="22"/>
          <w:szCs w:val="22"/>
        </w:rPr>
      </w:pPr>
      <w:r w:rsidRPr="00B30458">
        <w:rPr>
          <w:rFonts w:ascii="Arial" w:hAnsi="Arial" w:cs="Arial"/>
          <w:sz w:val="22"/>
          <w:szCs w:val="22"/>
          <w:lang w:val="en-GB"/>
        </w:rPr>
        <w:t xml:space="preserve">Warranty period for the Work is </w:t>
      </w:r>
      <w:r w:rsidR="004C58D3" w:rsidRPr="00B30458">
        <w:rPr>
          <w:rFonts w:ascii="Arial" w:hAnsi="Arial" w:cs="Arial"/>
          <w:sz w:val="22"/>
          <w:szCs w:val="22"/>
          <w:lang w:val="en-GB"/>
        </w:rPr>
        <w:t>3</w:t>
      </w:r>
      <w:r w:rsidRPr="00B30458">
        <w:rPr>
          <w:rFonts w:ascii="Arial" w:hAnsi="Arial" w:cs="Arial"/>
          <w:sz w:val="22"/>
          <w:szCs w:val="22"/>
          <w:lang w:val="en-GB"/>
        </w:rPr>
        <w:t xml:space="preserve">0 months. Warranty period </w:t>
      </w:r>
      <w:r w:rsidR="003A0BA3" w:rsidRPr="00B30458">
        <w:rPr>
          <w:rFonts w:ascii="Arial" w:hAnsi="Arial" w:cs="Arial"/>
          <w:sz w:val="22"/>
          <w:szCs w:val="22"/>
          <w:lang w:val="en-GB"/>
        </w:rPr>
        <w:t xml:space="preserve">for Work and all its parts </w:t>
      </w:r>
      <w:r w:rsidRPr="00B30458">
        <w:rPr>
          <w:rFonts w:ascii="Arial" w:hAnsi="Arial" w:cs="Arial"/>
          <w:sz w:val="22"/>
          <w:szCs w:val="22"/>
          <w:lang w:val="en-GB"/>
        </w:rPr>
        <w:t>commences on the day of the signature of</w:t>
      </w:r>
      <w:r w:rsidR="00B30458" w:rsidRPr="00B30458">
        <w:rPr>
          <w:rFonts w:ascii="Arial" w:hAnsi="Arial" w:cs="Arial"/>
          <w:sz w:val="22"/>
          <w:szCs w:val="22"/>
          <w:lang w:val="en-GB"/>
        </w:rPr>
        <w:t xml:space="preserve"> handover and acceptance certificate</w:t>
      </w:r>
      <w:r w:rsidR="00B30458">
        <w:rPr>
          <w:rFonts w:ascii="Arial" w:hAnsi="Arial" w:cs="Arial"/>
          <w:sz w:val="22"/>
          <w:szCs w:val="22"/>
          <w:lang w:val="en-GB"/>
        </w:rPr>
        <w:t xml:space="preserve"> to</w:t>
      </w:r>
      <w:r w:rsidRPr="00B30458">
        <w:rPr>
          <w:rFonts w:ascii="Arial" w:hAnsi="Arial" w:cs="Arial"/>
          <w:sz w:val="22"/>
          <w:szCs w:val="22"/>
          <w:lang w:val="en-GB"/>
        </w:rPr>
        <w:t xml:space="preserve"> </w:t>
      </w:r>
      <w:r w:rsidR="00B30458" w:rsidRPr="00B30458">
        <w:rPr>
          <w:rFonts w:ascii="Arial" w:hAnsi="Arial" w:cs="Arial"/>
          <w:sz w:val="22"/>
          <w:szCs w:val="22"/>
          <w:lang w:val="en-GB"/>
        </w:rPr>
        <w:t xml:space="preserve">all </w:t>
      </w:r>
      <w:r w:rsidRPr="00B30458">
        <w:rPr>
          <w:rFonts w:ascii="Arial" w:hAnsi="Arial" w:cs="Arial"/>
          <w:sz w:val="22"/>
          <w:szCs w:val="22"/>
          <w:lang w:val="en-GB"/>
        </w:rPr>
        <w:t>the</w:t>
      </w:r>
      <w:r w:rsidR="00B30458" w:rsidRPr="00B30458">
        <w:rPr>
          <w:rFonts w:ascii="Arial" w:hAnsi="Arial" w:cs="Arial"/>
          <w:sz w:val="22"/>
          <w:szCs w:val="22"/>
          <w:lang w:val="en-GB"/>
        </w:rPr>
        <w:t xml:space="preserve"> parts of the performance according to Section IV of this Contract, i.e. complete and fully functional </w:t>
      </w:r>
      <w:r w:rsidRPr="00B30458">
        <w:rPr>
          <w:rFonts w:ascii="Arial" w:hAnsi="Arial" w:cs="Arial"/>
          <w:sz w:val="22"/>
          <w:szCs w:val="22"/>
          <w:lang w:val="en-GB"/>
        </w:rPr>
        <w:t xml:space="preserve">Work by both contracting parties in accordance with Section </w:t>
      </w:r>
      <w:r w:rsidR="00B30458">
        <w:rPr>
          <w:rFonts w:ascii="Arial" w:hAnsi="Arial" w:cs="Arial"/>
          <w:sz w:val="22"/>
          <w:szCs w:val="22"/>
          <w:lang w:val="en-GB"/>
        </w:rPr>
        <w:t>II, Art. 3</w:t>
      </w:r>
      <w:r w:rsidRPr="00B30458">
        <w:rPr>
          <w:rFonts w:ascii="Arial" w:hAnsi="Arial" w:cs="Arial"/>
          <w:sz w:val="22"/>
          <w:szCs w:val="22"/>
          <w:lang w:val="en-GB"/>
        </w:rPr>
        <w:t xml:space="preserve"> of this contract.</w:t>
      </w:r>
    </w:p>
    <w:p w:rsidR="00970538" w:rsidRPr="00B30458" w:rsidRDefault="00B30458" w:rsidP="00B30458">
      <w:pPr>
        <w:tabs>
          <w:tab w:val="left" w:pos="360"/>
          <w:tab w:val="left" w:pos="851"/>
          <w:tab w:val="left" w:pos="993"/>
        </w:tabs>
        <w:suppressAutoHyphens/>
        <w:ind w:left="284"/>
        <w:jc w:val="both"/>
        <w:rPr>
          <w:rFonts w:ascii="Arial" w:hAnsi="Arial" w:cs="Arial"/>
          <w:sz w:val="22"/>
          <w:szCs w:val="22"/>
        </w:rPr>
      </w:pPr>
      <w:r w:rsidRPr="00B30458">
        <w:rPr>
          <w:rFonts w:ascii="Arial" w:hAnsi="Arial" w:cs="Arial"/>
          <w:sz w:val="22"/>
          <w:szCs w:val="22"/>
        </w:rPr>
        <w:t xml:space="preserve"> </w:t>
      </w:r>
    </w:p>
    <w:p w:rsidR="00970538" w:rsidRPr="004C63A1" w:rsidRDefault="00970538" w:rsidP="007A2D94">
      <w:pPr>
        <w:numPr>
          <w:ilvl w:val="0"/>
          <w:numId w:val="11"/>
        </w:numPr>
        <w:tabs>
          <w:tab w:val="clear" w:pos="720"/>
          <w:tab w:val="left" w:pos="36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 xml:space="preserve">With the warranty, Contractor accepts the obligation that the Work is fully functional and eligible to be duly used within the whole warranty period and that it keeps the properties specified in Section </w:t>
      </w:r>
      <w:r w:rsidR="0002721C" w:rsidRPr="004C63A1">
        <w:rPr>
          <w:rFonts w:ascii="Arial" w:hAnsi="Arial" w:cs="Arial"/>
          <w:sz w:val="22"/>
          <w:szCs w:val="22"/>
          <w:lang w:val="en-GB"/>
        </w:rPr>
        <w:t>I</w:t>
      </w:r>
      <w:r w:rsidRPr="004C63A1">
        <w:rPr>
          <w:rFonts w:ascii="Arial" w:hAnsi="Arial" w:cs="Arial"/>
          <w:sz w:val="22"/>
          <w:szCs w:val="22"/>
          <w:lang w:val="en-GB"/>
        </w:rPr>
        <w:t xml:space="preserve">X of this contract.   </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970538" w:rsidRPr="004C63A1" w:rsidRDefault="00970538" w:rsidP="007A2D94">
      <w:pPr>
        <w:numPr>
          <w:ilvl w:val="0"/>
          <w:numId w:val="11"/>
        </w:numPr>
        <w:tabs>
          <w:tab w:val="clear" w:pos="720"/>
          <w:tab w:val="left" w:pos="36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 xml:space="preserve">Warranty is not applied to faults caused by Principal or incurred due to external events, or due to force majeure, unless they were caused by Contractor or person(s) with whom Contractor was fulfilling its obligation of this contract.  </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970538" w:rsidRPr="004C63A1" w:rsidRDefault="00970538" w:rsidP="007A2D94">
      <w:pPr>
        <w:numPr>
          <w:ilvl w:val="0"/>
          <w:numId w:val="11"/>
        </w:numPr>
        <w:tabs>
          <w:tab w:val="clear" w:pos="720"/>
          <w:tab w:val="left" w:pos="36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 xml:space="preserve">Principal is obliged to inform Contractor of the faults of the Work found by Principal after handover and acceptance of the Work at the latest on the last day of the warranty period. The notification sent by Principal on the last day of the warranty period is considered timely notification. For the needs of this contract, faults include imperfections, i.e. unfinished work in comparison with the agreed </w:t>
      </w:r>
      <w:r w:rsidR="005E507F">
        <w:rPr>
          <w:rFonts w:ascii="Arial" w:hAnsi="Arial" w:cs="Arial"/>
          <w:sz w:val="22"/>
          <w:szCs w:val="22"/>
          <w:lang w:val="en-GB"/>
        </w:rPr>
        <w:t xml:space="preserve">scale of the </w:t>
      </w:r>
      <w:r w:rsidRPr="004C63A1">
        <w:rPr>
          <w:rFonts w:ascii="Arial" w:hAnsi="Arial" w:cs="Arial"/>
          <w:sz w:val="22"/>
          <w:szCs w:val="22"/>
          <w:lang w:val="en-GB"/>
        </w:rPr>
        <w:t xml:space="preserve">subject matter of the Work.  </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970538" w:rsidRPr="004C63A1" w:rsidRDefault="00970538" w:rsidP="007A2D94">
      <w:pPr>
        <w:numPr>
          <w:ilvl w:val="0"/>
          <w:numId w:val="11"/>
        </w:numPr>
        <w:tabs>
          <w:tab w:val="clear" w:pos="720"/>
          <w:tab w:val="left" w:pos="36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 xml:space="preserve">Contractor undertakes to remove free of charge any faults of the Work which were incurred or appeared within the warranty period, within 10 working days from their </w:t>
      </w:r>
      <w:r w:rsidRPr="004C63A1">
        <w:rPr>
          <w:rFonts w:ascii="Arial" w:hAnsi="Arial" w:cs="Arial"/>
          <w:sz w:val="22"/>
          <w:szCs w:val="22"/>
          <w:lang w:val="en-GB"/>
        </w:rPr>
        <w:lastRenderedPageBreak/>
        <w:t>notification by Principal, or within the same time period by satisfying another legal or contractual right exerted by Principal on the basis of Contractor’s liability for faults of Work.</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970538" w:rsidRPr="004C63A1" w:rsidRDefault="00970538" w:rsidP="007A2D94">
      <w:pPr>
        <w:numPr>
          <w:ilvl w:val="0"/>
          <w:numId w:val="11"/>
        </w:numPr>
        <w:tabs>
          <w:tab w:val="clear" w:pos="720"/>
          <w:tab w:val="left" w:pos="36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 xml:space="preserve">Contractor undertakes to examine and commence the removal of faults of the Work which may cause further damage on Principal’s property or on property of third parties, or which may lead to limited use of the Work (emergency condition) within </w:t>
      </w:r>
      <w:r w:rsidR="00C83027" w:rsidRPr="004C63A1">
        <w:rPr>
          <w:rFonts w:ascii="Arial" w:hAnsi="Arial" w:cs="Arial"/>
          <w:sz w:val="22"/>
          <w:szCs w:val="22"/>
          <w:lang w:val="en-GB"/>
        </w:rPr>
        <w:t>3 days</w:t>
      </w:r>
      <w:r w:rsidRPr="004C63A1">
        <w:rPr>
          <w:rFonts w:ascii="Arial" w:hAnsi="Arial" w:cs="Arial"/>
          <w:sz w:val="22"/>
          <w:szCs w:val="22"/>
          <w:lang w:val="en-GB"/>
        </w:rPr>
        <w:t xml:space="preserve"> from their notification by Principal.</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970538" w:rsidRPr="004C63A1" w:rsidRDefault="00970538" w:rsidP="007A2D94">
      <w:pPr>
        <w:numPr>
          <w:ilvl w:val="0"/>
          <w:numId w:val="11"/>
        </w:numPr>
        <w:tabs>
          <w:tab w:val="clear" w:pos="720"/>
          <w:tab w:val="left" w:pos="36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 xml:space="preserve">In accordance with Article 3 of this section, warranty period is prolonged by the time when it was impossible to use the Work </w:t>
      </w:r>
      <w:r w:rsidR="005E507F">
        <w:rPr>
          <w:rFonts w:ascii="Arial" w:hAnsi="Arial" w:cs="Arial"/>
          <w:sz w:val="22"/>
          <w:szCs w:val="22"/>
          <w:lang w:val="en-GB"/>
        </w:rPr>
        <w:t xml:space="preserve">or its part </w:t>
      </w:r>
      <w:r w:rsidRPr="004C63A1">
        <w:rPr>
          <w:rFonts w:ascii="Arial" w:hAnsi="Arial" w:cs="Arial"/>
          <w:sz w:val="22"/>
          <w:szCs w:val="22"/>
          <w:lang w:val="en-GB"/>
        </w:rPr>
        <w:t xml:space="preserve">in its full extent due to a fault and its removal.  </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970538" w:rsidRPr="004C63A1" w:rsidRDefault="00970538" w:rsidP="007A2D94">
      <w:pPr>
        <w:numPr>
          <w:ilvl w:val="0"/>
          <w:numId w:val="11"/>
        </w:numPr>
        <w:tabs>
          <w:tab w:val="clear" w:pos="720"/>
          <w:tab w:val="left" w:pos="36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In case Contractor fails to remove the faults of the Work duly and timely, Principal has the right to commission the removal of faults</w:t>
      </w:r>
      <w:r w:rsidR="006935D6" w:rsidRPr="004C63A1">
        <w:rPr>
          <w:rFonts w:ascii="Arial" w:hAnsi="Arial" w:cs="Arial"/>
          <w:sz w:val="22"/>
          <w:szCs w:val="22"/>
          <w:lang w:val="en-GB"/>
        </w:rPr>
        <w:t xml:space="preserve"> of the Work to another entity.</w:t>
      </w:r>
      <w:r w:rsidR="005E507F">
        <w:rPr>
          <w:rFonts w:ascii="Arial" w:hAnsi="Arial" w:cs="Arial"/>
          <w:sz w:val="22"/>
          <w:szCs w:val="22"/>
          <w:lang w:val="en-GB"/>
        </w:rPr>
        <w:t xml:space="preserve"> Contractor bears the cost associated with removal of the faults in this case in full amount</w:t>
      </w:r>
      <w:r w:rsidR="005E507F">
        <w:rPr>
          <w:rFonts w:ascii="Arial" w:hAnsi="Arial" w:cs="Arial"/>
          <w:sz w:val="22"/>
          <w:szCs w:val="22"/>
        </w:rPr>
        <w:t>.</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970538" w:rsidRPr="004C63A1" w:rsidRDefault="00970538" w:rsidP="007A2D94">
      <w:pPr>
        <w:numPr>
          <w:ilvl w:val="0"/>
          <w:numId w:val="11"/>
        </w:numPr>
        <w:tabs>
          <w:tab w:val="clear" w:pos="720"/>
          <w:tab w:val="left" w:pos="36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 xml:space="preserve">A fault removal report, signed by both contracting parties, shall be made on the time and the subject matter of the fault.  </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970538" w:rsidRPr="004C63A1" w:rsidRDefault="00970538" w:rsidP="007A2D94">
      <w:pPr>
        <w:numPr>
          <w:ilvl w:val="0"/>
          <w:numId w:val="11"/>
        </w:numPr>
        <w:tabs>
          <w:tab w:val="clear" w:pos="720"/>
          <w:tab w:val="left" w:pos="36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Principal undertakes to allow Contactor entry to the premises for repairs and removal of imperfections after the Work handover.</w:t>
      </w:r>
    </w:p>
    <w:p w:rsidR="00970538" w:rsidRPr="004C63A1" w:rsidRDefault="00970538" w:rsidP="00713606">
      <w:pPr>
        <w:tabs>
          <w:tab w:val="left" w:pos="709"/>
          <w:tab w:val="left" w:pos="851"/>
          <w:tab w:val="left" w:pos="993"/>
        </w:tabs>
        <w:ind w:left="426"/>
        <w:jc w:val="both"/>
        <w:rPr>
          <w:rFonts w:ascii="Arial" w:hAnsi="Arial" w:cs="Arial"/>
          <w:sz w:val="16"/>
          <w:szCs w:val="16"/>
          <w:lang w:val="en-GB"/>
        </w:rPr>
      </w:pPr>
    </w:p>
    <w:p w:rsidR="00970538" w:rsidRPr="004C63A1" w:rsidRDefault="00970538" w:rsidP="00713606">
      <w:pPr>
        <w:tabs>
          <w:tab w:val="left" w:pos="709"/>
          <w:tab w:val="left" w:pos="851"/>
          <w:tab w:val="left" w:pos="993"/>
        </w:tabs>
        <w:ind w:left="426"/>
        <w:jc w:val="both"/>
        <w:rPr>
          <w:rFonts w:ascii="Arial" w:hAnsi="Arial" w:cs="Arial"/>
          <w:sz w:val="16"/>
          <w:szCs w:val="16"/>
          <w:lang w:val="en-GB"/>
        </w:rPr>
      </w:pPr>
    </w:p>
    <w:p w:rsidR="00970538" w:rsidRPr="004C63A1" w:rsidRDefault="00970538" w:rsidP="00713606">
      <w:pPr>
        <w:tabs>
          <w:tab w:val="left" w:pos="709"/>
          <w:tab w:val="left" w:pos="851"/>
          <w:tab w:val="left" w:pos="993"/>
        </w:tabs>
        <w:ind w:left="426"/>
        <w:jc w:val="center"/>
        <w:rPr>
          <w:rFonts w:ascii="Arial" w:hAnsi="Arial" w:cs="Arial"/>
          <w:b/>
          <w:sz w:val="22"/>
          <w:szCs w:val="22"/>
          <w:lang w:val="en-GB"/>
        </w:rPr>
      </w:pPr>
      <w:r w:rsidRPr="004C63A1">
        <w:rPr>
          <w:rFonts w:ascii="Arial" w:hAnsi="Arial" w:cs="Arial"/>
          <w:b/>
          <w:sz w:val="22"/>
          <w:szCs w:val="22"/>
          <w:lang w:val="en-GB"/>
        </w:rPr>
        <w:t>Section XII.</w:t>
      </w:r>
    </w:p>
    <w:p w:rsidR="00970538" w:rsidRPr="004C63A1" w:rsidRDefault="00970538" w:rsidP="00713606">
      <w:pPr>
        <w:tabs>
          <w:tab w:val="left" w:pos="709"/>
          <w:tab w:val="left" w:pos="851"/>
          <w:tab w:val="left" w:pos="993"/>
        </w:tabs>
        <w:ind w:left="426"/>
        <w:jc w:val="center"/>
        <w:rPr>
          <w:rFonts w:ascii="Arial" w:hAnsi="Arial" w:cs="Arial"/>
          <w:i/>
          <w:sz w:val="22"/>
          <w:szCs w:val="22"/>
          <w:lang w:val="en-GB"/>
        </w:rPr>
      </w:pPr>
      <w:r w:rsidRPr="004C63A1">
        <w:rPr>
          <w:rFonts w:ascii="Arial" w:hAnsi="Arial" w:cs="Arial"/>
          <w:i/>
          <w:sz w:val="22"/>
          <w:szCs w:val="22"/>
          <w:lang w:val="en-GB"/>
        </w:rPr>
        <w:t>Contractual Penalties</w:t>
      </w:r>
    </w:p>
    <w:p w:rsidR="00970538" w:rsidRPr="004C63A1" w:rsidRDefault="00970538" w:rsidP="005F49E1">
      <w:pPr>
        <w:tabs>
          <w:tab w:val="left" w:pos="709"/>
          <w:tab w:val="left" w:pos="851"/>
          <w:tab w:val="left" w:pos="993"/>
        </w:tabs>
        <w:ind w:left="709" w:hanging="283"/>
        <w:jc w:val="center"/>
        <w:rPr>
          <w:rFonts w:ascii="Arial" w:hAnsi="Arial" w:cs="Arial"/>
          <w:b/>
          <w:lang w:val="en-GB"/>
        </w:rPr>
      </w:pPr>
    </w:p>
    <w:p w:rsidR="00970538" w:rsidRPr="004C63A1" w:rsidRDefault="00970538" w:rsidP="007A2D94">
      <w:pPr>
        <w:numPr>
          <w:ilvl w:val="0"/>
          <w:numId w:val="17"/>
        </w:numPr>
        <w:tabs>
          <w:tab w:val="clear" w:pos="72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In case Contractor is delayed with the Work</w:t>
      </w:r>
      <w:r w:rsidR="005E507F">
        <w:rPr>
          <w:rFonts w:ascii="Arial" w:hAnsi="Arial" w:cs="Arial"/>
          <w:sz w:val="22"/>
          <w:szCs w:val="22"/>
          <w:lang w:val="en-GB"/>
        </w:rPr>
        <w:t xml:space="preserve"> or its part</w:t>
      </w:r>
      <w:r w:rsidRPr="004C63A1">
        <w:rPr>
          <w:rFonts w:ascii="Arial" w:hAnsi="Arial" w:cs="Arial"/>
          <w:sz w:val="22"/>
          <w:szCs w:val="22"/>
          <w:lang w:val="en-GB"/>
        </w:rPr>
        <w:t xml:space="preserve"> handover, contracting parties agree with a penalty which can be claimed by </w:t>
      </w:r>
      <w:proofErr w:type="gramStart"/>
      <w:r w:rsidRPr="004C63A1">
        <w:rPr>
          <w:rFonts w:ascii="Arial" w:hAnsi="Arial" w:cs="Arial"/>
          <w:sz w:val="22"/>
          <w:szCs w:val="22"/>
          <w:lang w:val="en-GB"/>
        </w:rPr>
        <w:t>Principal</w:t>
      </w:r>
      <w:proofErr w:type="gramEnd"/>
      <w:r w:rsidRPr="004C63A1">
        <w:rPr>
          <w:rFonts w:ascii="Arial" w:hAnsi="Arial" w:cs="Arial"/>
          <w:sz w:val="22"/>
          <w:szCs w:val="22"/>
          <w:lang w:val="en-GB"/>
        </w:rPr>
        <w:t xml:space="preserve"> amounting to 0.05 % of the</w:t>
      </w:r>
      <w:r w:rsidR="005E507F">
        <w:rPr>
          <w:rFonts w:ascii="Arial" w:hAnsi="Arial" w:cs="Arial"/>
          <w:sz w:val="22"/>
          <w:szCs w:val="22"/>
          <w:lang w:val="en-GB"/>
        </w:rPr>
        <w:t xml:space="preserve"> complete</w:t>
      </w:r>
      <w:r w:rsidRPr="004C63A1">
        <w:rPr>
          <w:rFonts w:ascii="Arial" w:hAnsi="Arial" w:cs="Arial"/>
          <w:sz w:val="22"/>
          <w:szCs w:val="22"/>
          <w:lang w:val="en-GB"/>
        </w:rPr>
        <w:t xml:space="preserve"> Work price, incl. VAT, for each day or part thereof of the delay. </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970538" w:rsidRPr="004C63A1" w:rsidRDefault="00970538" w:rsidP="007A2D94">
      <w:pPr>
        <w:numPr>
          <w:ilvl w:val="0"/>
          <w:numId w:val="17"/>
        </w:numPr>
        <w:tabs>
          <w:tab w:val="clear" w:pos="72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 xml:space="preserve">In case Contractor is delayed with removing faults or imperfections arisen from the acceptance procedure, or found in the warranty period, contracting parties agree with a penalty which can be claimed by </w:t>
      </w:r>
      <w:proofErr w:type="gramStart"/>
      <w:r w:rsidRPr="004C63A1">
        <w:rPr>
          <w:rFonts w:ascii="Arial" w:hAnsi="Arial" w:cs="Arial"/>
          <w:sz w:val="22"/>
          <w:szCs w:val="22"/>
          <w:lang w:val="en-GB"/>
        </w:rPr>
        <w:t>Principal</w:t>
      </w:r>
      <w:proofErr w:type="gramEnd"/>
      <w:r w:rsidRPr="004C63A1">
        <w:rPr>
          <w:rFonts w:ascii="Arial" w:hAnsi="Arial" w:cs="Arial"/>
          <w:sz w:val="22"/>
          <w:szCs w:val="22"/>
          <w:lang w:val="en-GB"/>
        </w:rPr>
        <w:t xml:space="preserve"> amounting to 0.05 % of the Work price, incl. VAT, for each day or part thereof of the delay. </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970538" w:rsidRPr="004C63A1" w:rsidRDefault="00970538" w:rsidP="007A2D94">
      <w:pPr>
        <w:numPr>
          <w:ilvl w:val="0"/>
          <w:numId w:val="17"/>
        </w:numPr>
        <w:tabs>
          <w:tab w:val="clear" w:pos="72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 xml:space="preserve">In case Contractor breaches its obligation to remove faults within the warranty period after the faults were duly notified, Contractor is obliged to pay a contractual fine to Principal amounting to CZK 1,000 for each day or part thereof of such breach. </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970538" w:rsidRPr="004C63A1" w:rsidRDefault="00970538" w:rsidP="007A2D94">
      <w:pPr>
        <w:numPr>
          <w:ilvl w:val="0"/>
          <w:numId w:val="17"/>
        </w:numPr>
        <w:tabs>
          <w:tab w:val="clear" w:pos="72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In case Contractor is delayed with any monetary obligations in accordance with this contract, contracting parties agree with a penalty amounting to 0.0</w:t>
      </w:r>
      <w:r w:rsidR="005E507F">
        <w:rPr>
          <w:rFonts w:ascii="Arial" w:hAnsi="Arial" w:cs="Arial"/>
          <w:sz w:val="22"/>
          <w:szCs w:val="22"/>
          <w:lang w:val="en-GB"/>
        </w:rPr>
        <w:t>0</w:t>
      </w:r>
      <w:r w:rsidRPr="004C63A1">
        <w:rPr>
          <w:rFonts w:ascii="Arial" w:hAnsi="Arial" w:cs="Arial"/>
          <w:sz w:val="22"/>
          <w:szCs w:val="22"/>
          <w:lang w:val="en-GB"/>
        </w:rPr>
        <w:t>5 % of the sum payable for each day of the delay.</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970538" w:rsidRPr="004C63A1" w:rsidRDefault="00970538" w:rsidP="007A2D94">
      <w:pPr>
        <w:numPr>
          <w:ilvl w:val="0"/>
          <w:numId w:val="17"/>
        </w:numPr>
        <w:tabs>
          <w:tab w:val="clear" w:pos="72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 xml:space="preserve">In case Principal is delayed with monetary obligations longer than 30 days, with the exception of objective circumstances specified in Article </w:t>
      </w:r>
      <w:r w:rsidR="00C17059">
        <w:rPr>
          <w:rFonts w:ascii="Arial" w:hAnsi="Arial" w:cs="Arial"/>
          <w:sz w:val="22"/>
          <w:szCs w:val="22"/>
          <w:lang w:val="en-GB"/>
        </w:rPr>
        <w:t>7</w:t>
      </w:r>
      <w:r w:rsidRPr="004C63A1">
        <w:rPr>
          <w:rFonts w:ascii="Arial" w:hAnsi="Arial" w:cs="Arial"/>
          <w:sz w:val="22"/>
          <w:szCs w:val="22"/>
          <w:lang w:val="en-GB"/>
        </w:rPr>
        <w:t>, Section V of this contract, after prior written notification by Contractor of this fact, contracting parties agree with a penalty amounting to 0.</w:t>
      </w:r>
      <w:r w:rsidR="005E507F">
        <w:rPr>
          <w:rFonts w:ascii="Arial" w:hAnsi="Arial" w:cs="Arial"/>
          <w:sz w:val="22"/>
          <w:szCs w:val="22"/>
          <w:lang w:val="en-GB"/>
        </w:rPr>
        <w:t>0</w:t>
      </w:r>
      <w:r w:rsidRPr="004C63A1">
        <w:rPr>
          <w:rFonts w:ascii="Arial" w:hAnsi="Arial" w:cs="Arial"/>
          <w:sz w:val="22"/>
          <w:szCs w:val="22"/>
          <w:lang w:val="en-GB"/>
        </w:rPr>
        <w:t>5% of the amount Contractor is entitled to invoice, for each month or part thereof of the delay.</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970538" w:rsidRPr="004C63A1" w:rsidRDefault="00970538" w:rsidP="007A2D94">
      <w:pPr>
        <w:numPr>
          <w:ilvl w:val="0"/>
          <w:numId w:val="17"/>
        </w:numPr>
        <w:tabs>
          <w:tab w:val="clear" w:pos="72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lastRenderedPageBreak/>
        <w:t xml:space="preserve">Paying the agreed contractual penalty does not affect principal’s right to compensation of damages. </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970538" w:rsidRPr="004C63A1" w:rsidRDefault="00970538" w:rsidP="007A2D94">
      <w:pPr>
        <w:numPr>
          <w:ilvl w:val="0"/>
          <w:numId w:val="17"/>
        </w:numPr>
        <w:tabs>
          <w:tab w:val="clear" w:pos="72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 xml:space="preserve">Any contractual penalty agreed on the basis of this contract is due within 5 (five) working days from its exertion by Principal at Contractor.  </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970538" w:rsidRPr="004C63A1" w:rsidRDefault="00970538" w:rsidP="007A2D94">
      <w:pPr>
        <w:numPr>
          <w:ilvl w:val="0"/>
          <w:numId w:val="17"/>
        </w:numPr>
        <w:tabs>
          <w:tab w:val="clear" w:pos="720"/>
          <w:tab w:val="left" w:pos="851"/>
          <w:tab w:val="left" w:pos="993"/>
        </w:tabs>
        <w:suppressAutoHyphens/>
        <w:ind w:left="284" w:hanging="283"/>
        <w:jc w:val="both"/>
        <w:rPr>
          <w:rFonts w:ascii="Arial" w:hAnsi="Arial" w:cs="Arial"/>
          <w:spacing w:val="-3"/>
          <w:sz w:val="22"/>
          <w:szCs w:val="22"/>
          <w:lang w:val="en-GB"/>
        </w:rPr>
      </w:pPr>
      <w:r w:rsidRPr="004C63A1">
        <w:rPr>
          <w:rFonts w:ascii="Arial" w:hAnsi="Arial" w:cs="Arial"/>
          <w:sz w:val="22"/>
          <w:szCs w:val="22"/>
          <w:lang w:val="en-GB"/>
        </w:rPr>
        <w:t>In case Principal becomes entitled to contractual penalty in accordance with this contract from Contractor, Principal has the right to credit the amount corresponding with the contractual penalty against any Contractor’s accounting document and reduce the agreed price of the Work by such amount.</w:t>
      </w:r>
    </w:p>
    <w:p w:rsidR="00970538" w:rsidRPr="004C63A1" w:rsidRDefault="00970538" w:rsidP="005F49E1">
      <w:pPr>
        <w:tabs>
          <w:tab w:val="left" w:pos="709"/>
          <w:tab w:val="left" w:pos="851"/>
          <w:tab w:val="left" w:pos="993"/>
        </w:tabs>
        <w:ind w:left="709" w:hanging="283"/>
        <w:rPr>
          <w:rFonts w:ascii="Arial" w:hAnsi="Arial" w:cs="Arial"/>
          <w:b/>
          <w:lang w:val="en-GB"/>
        </w:rPr>
      </w:pPr>
    </w:p>
    <w:p w:rsidR="00970538" w:rsidRPr="004C63A1" w:rsidRDefault="00970538" w:rsidP="00713606">
      <w:pPr>
        <w:tabs>
          <w:tab w:val="left" w:pos="709"/>
          <w:tab w:val="left" w:pos="851"/>
          <w:tab w:val="left" w:pos="993"/>
        </w:tabs>
        <w:ind w:left="426"/>
        <w:jc w:val="center"/>
        <w:rPr>
          <w:rFonts w:ascii="Arial" w:hAnsi="Arial" w:cs="Arial"/>
          <w:b/>
          <w:lang w:val="en-GB"/>
        </w:rPr>
      </w:pPr>
    </w:p>
    <w:p w:rsidR="00970538" w:rsidRPr="004C63A1" w:rsidRDefault="00970538" w:rsidP="00713606">
      <w:pPr>
        <w:tabs>
          <w:tab w:val="left" w:pos="709"/>
          <w:tab w:val="left" w:pos="851"/>
          <w:tab w:val="left" w:pos="993"/>
        </w:tabs>
        <w:ind w:left="426"/>
        <w:jc w:val="center"/>
        <w:rPr>
          <w:rFonts w:ascii="Arial" w:hAnsi="Arial" w:cs="Arial"/>
          <w:b/>
          <w:sz w:val="22"/>
          <w:szCs w:val="22"/>
          <w:lang w:val="en-GB"/>
        </w:rPr>
      </w:pPr>
      <w:r w:rsidRPr="004C63A1">
        <w:rPr>
          <w:rFonts w:ascii="Arial" w:hAnsi="Arial" w:cs="Arial"/>
          <w:b/>
          <w:sz w:val="22"/>
          <w:szCs w:val="22"/>
          <w:lang w:val="en-GB"/>
        </w:rPr>
        <w:t>Section XIII.</w:t>
      </w:r>
    </w:p>
    <w:p w:rsidR="00970538" w:rsidRPr="004C63A1" w:rsidRDefault="00970538" w:rsidP="00713606">
      <w:pPr>
        <w:tabs>
          <w:tab w:val="left" w:pos="709"/>
          <w:tab w:val="left" w:pos="851"/>
          <w:tab w:val="left" w:pos="993"/>
        </w:tabs>
        <w:ind w:left="426"/>
        <w:jc w:val="center"/>
        <w:rPr>
          <w:rFonts w:ascii="Arial" w:hAnsi="Arial" w:cs="Arial"/>
          <w:i/>
          <w:sz w:val="22"/>
          <w:szCs w:val="22"/>
          <w:lang w:val="en-GB"/>
        </w:rPr>
      </w:pPr>
      <w:r w:rsidRPr="004C63A1">
        <w:rPr>
          <w:rFonts w:ascii="Arial" w:hAnsi="Arial" w:cs="Arial"/>
          <w:i/>
          <w:sz w:val="22"/>
          <w:szCs w:val="22"/>
          <w:lang w:val="en-GB"/>
        </w:rPr>
        <w:t>Contract Termination</w:t>
      </w:r>
    </w:p>
    <w:p w:rsidR="00970538" w:rsidRPr="004C63A1" w:rsidRDefault="00970538" w:rsidP="00713606">
      <w:pPr>
        <w:tabs>
          <w:tab w:val="left" w:pos="709"/>
          <w:tab w:val="left" w:pos="851"/>
          <w:tab w:val="left" w:pos="993"/>
        </w:tabs>
        <w:ind w:left="426"/>
        <w:jc w:val="center"/>
        <w:rPr>
          <w:rFonts w:ascii="Arial" w:hAnsi="Arial" w:cs="Arial"/>
          <w:b/>
          <w:sz w:val="22"/>
          <w:szCs w:val="22"/>
          <w:u w:val="single"/>
          <w:lang w:val="en-GB"/>
        </w:rPr>
      </w:pPr>
    </w:p>
    <w:p w:rsidR="00970538" w:rsidRPr="004C63A1" w:rsidRDefault="00970538" w:rsidP="007A2D94">
      <w:pPr>
        <w:numPr>
          <w:ilvl w:val="0"/>
          <w:numId w:val="18"/>
        </w:numPr>
        <w:tabs>
          <w:tab w:val="clear" w:pos="720"/>
          <w:tab w:val="left" w:pos="851"/>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 xml:space="preserve">Contracting parties may withdraw from contract by an agreement which must be in writing. </w:t>
      </w:r>
    </w:p>
    <w:p w:rsidR="00970538" w:rsidRPr="004C63A1" w:rsidRDefault="00970538" w:rsidP="005529CA">
      <w:pPr>
        <w:tabs>
          <w:tab w:val="left" w:pos="851"/>
          <w:tab w:val="left" w:pos="993"/>
        </w:tabs>
        <w:ind w:left="284"/>
        <w:jc w:val="both"/>
        <w:rPr>
          <w:rFonts w:ascii="Arial" w:hAnsi="Arial" w:cs="Arial"/>
          <w:sz w:val="22"/>
          <w:szCs w:val="22"/>
          <w:lang w:val="en-GB"/>
        </w:rPr>
      </w:pPr>
    </w:p>
    <w:p w:rsidR="00970538" w:rsidRPr="004C63A1" w:rsidRDefault="00970538" w:rsidP="007A2D94">
      <w:pPr>
        <w:numPr>
          <w:ilvl w:val="0"/>
          <w:numId w:val="18"/>
        </w:numPr>
        <w:tabs>
          <w:tab w:val="clear" w:pos="720"/>
          <w:tab w:val="left" w:pos="851"/>
          <w:tab w:val="left" w:pos="993"/>
        </w:tabs>
        <w:suppressAutoHyphens/>
        <w:ind w:left="284" w:hanging="284"/>
        <w:jc w:val="both"/>
        <w:rPr>
          <w:rFonts w:ascii="Arial" w:hAnsi="Arial" w:cs="Arial"/>
          <w:sz w:val="22"/>
          <w:szCs w:val="22"/>
          <w:lang w:val="en-GB"/>
        </w:rPr>
      </w:pPr>
      <w:r w:rsidRPr="004C63A1">
        <w:rPr>
          <w:rFonts w:ascii="Arial" w:hAnsi="Arial" w:cs="Arial"/>
          <w:sz w:val="22"/>
          <w:szCs w:val="22"/>
          <w:lang w:val="en-GB"/>
        </w:rPr>
        <w:t>Principal has the right to withdraw form contract from the following reasons:</w:t>
      </w:r>
    </w:p>
    <w:p w:rsidR="004230AE" w:rsidRPr="004230AE" w:rsidRDefault="00970538" w:rsidP="007A2D94">
      <w:pPr>
        <w:numPr>
          <w:ilvl w:val="0"/>
          <w:numId w:val="19"/>
        </w:numPr>
        <w:tabs>
          <w:tab w:val="left" w:pos="567"/>
          <w:tab w:val="left" w:pos="851"/>
          <w:tab w:val="left" w:pos="993"/>
        </w:tabs>
        <w:suppressAutoHyphens/>
        <w:ind w:left="709" w:hanging="284"/>
        <w:jc w:val="both"/>
        <w:rPr>
          <w:rFonts w:ascii="Arial" w:hAnsi="Arial" w:cs="Arial"/>
          <w:sz w:val="22"/>
          <w:szCs w:val="22"/>
          <w:lang w:val="en-GB"/>
        </w:rPr>
      </w:pPr>
      <w:r w:rsidRPr="004C63A1">
        <w:rPr>
          <w:rFonts w:ascii="Arial" w:hAnsi="Arial" w:cs="Arial"/>
          <w:sz w:val="22"/>
          <w:szCs w:val="22"/>
          <w:lang w:val="en-GB"/>
        </w:rPr>
        <w:t>Contractor is delayed with the performance</w:t>
      </w:r>
      <w:r w:rsidR="004710CD">
        <w:rPr>
          <w:rFonts w:ascii="Arial" w:hAnsi="Arial" w:cs="Arial"/>
          <w:sz w:val="22"/>
          <w:szCs w:val="22"/>
          <w:lang w:val="en-GB"/>
        </w:rPr>
        <w:t xml:space="preserve"> or completing</w:t>
      </w:r>
      <w:r w:rsidRPr="004C63A1">
        <w:rPr>
          <w:rFonts w:ascii="Arial" w:hAnsi="Arial" w:cs="Arial"/>
          <w:sz w:val="22"/>
          <w:szCs w:val="22"/>
          <w:lang w:val="en-GB"/>
        </w:rPr>
        <w:t xml:space="preserve"> of the</w:t>
      </w:r>
      <w:r w:rsidR="004710CD">
        <w:rPr>
          <w:rFonts w:ascii="Arial" w:hAnsi="Arial" w:cs="Arial"/>
          <w:sz w:val="22"/>
          <w:szCs w:val="22"/>
          <w:lang w:val="en-GB"/>
        </w:rPr>
        <w:t xml:space="preserve"> complete </w:t>
      </w:r>
      <w:r w:rsidR="004710CD" w:rsidRPr="004230AE">
        <w:rPr>
          <w:rFonts w:ascii="Arial" w:hAnsi="Arial" w:cs="Arial"/>
          <w:sz w:val="22"/>
          <w:szCs w:val="22"/>
          <w:lang w:val="en-GB"/>
        </w:rPr>
        <w:t xml:space="preserve">performance according Section </w:t>
      </w:r>
      <w:r w:rsidR="004230AE" w:rsidRPr="004230AE">
        <w:rPr>
          <w:rFonts w:ascii="Arial" w:hAnsi="Arial" w:cs="Arial"/>
          <w:sz w:val="22"/>
          <w:szCs w:val="22"/>
          <w:lang w:val="en-GB"/>
        </w:rPr>
        <w:t>VI Article 2</w:t>
      </w:r>
      <w:r w:rsidRPr="004230AE">
        <w:rPr>
          <w:rFonts w:ascii="Arial" w:hAnsi="Arial" w:cs="Arial"/>
          <w:sz w:val="22"/>
          <w:szCs w:val="22"/>
          <w:lang w:val="en-GB"/>
        </w:rPr>
        <w:t xml:space="preserve"> </w:t>
      </w:r>
      <w:r w:rsidR="004230AE" w:rsidRPr="004230AE">
        <w:rPr>
          <w:rFonts w:ascii="Arial" w:hAnsi="Arial" w:cs="Arial"/>
          <w:sz w:val="22"/>
          <w:szCs w:val="22"/>
          <w:lang w:val="en-GB"/>
        </w:rPr>
        <w:t>of</w:t>
      </w:r>
      <w:r w:rsidRPr="004230AE">
        <w:rPr>
          <w:rFonts w:ascii="Arial" w:hAnsi="Arial" w:cs="Arial"/>
          <w:sz w:val="22"/>
          <w:szCs w:val="22"/>
          <w:lang w:val="en-GB"/>
        </w:rPr>
        <w:t xml:space="preserve"> this contract longer than </w:t>
      </w:r>
      <w:r w:rsidR="00F02498">
        <w:rPr>
          <w:rFonts w:ascii="Arial" w:hAnsi="Arial" w:cs="Arial"/>
          <w:sz w:val="22"/>
          <w:szCs w:val="22"/>
          <w:lang w:val="en-GB"/>
        </w:rPr>
        <w:t>15</w:t>
      </w:r>
      <w:r w:rsidRPr="004230AE">
        <w:rPr>
          <w:rFonts w:ascii="Arial" w:hAnsi="Arial" w:cs="Arial"/>
          <w:sz w:val="22"/>
          <w:szCs w:val="22"/>
          <w:lang w:val="en-GB"/>
        </w:rPr>
        <w:t xml:space="preserve"> calendar days and fails to resolve the situation within reasonable additional time specified in Principal’s </w:t>
      </w:r>
      <w:r w:rsidR="004230AE" w:rsidRPr="004230AE">
        <w:rPr>
          <w:rFonts w:ascii="Arial" w:hAnsi="Arial" w:cs="Arial"/>
          <w:sz w:val="22"/>
          <w:szCs w:val="22"/>
          <w:lang w:val="en-GB"/>
        </w:rPr>
        <w:t>written request for action, or</w:t>
      </w:r>
    </w:p>
    <w:p w:rsidR="00970538" w:rsidRPr="004230AE" w:rsidRDefault="004230AE" w:rsidP="007A2D94">
      <w:pPr>
        <w:numPr>
          <w:ilvl w:val="0"/>
          <w:numId w:val="19"/>
        </w:numPr>
        <w:tabs>
          <w:tab w:val="left" w:pos="567"/>
          <w:tab w:val="left" w:pos="851"/>
          <w:tab w:val="left" w:pos="993"/>
        </w:tabs>
        <w:suppressAutoHyphens/>
        <w:ind w:left="709" w:hanging="284"/>
        <w:jc w:val="both"/>
        <w:rPr>
          <w:rFonts w:ascii="Arial" w:hAnsi="Arial" w:cs="Arial"/>
          <w:sz w:val="22"/>
          <w:szCs w:val="22"/>
          <w:lang w:val="en-GB"/>
        </w:rPr>
      </w:pPr>
      <w:r w:rsidRPr="004230AE">
        <w:rPr>
          <w:rFonts w:ascii="Arial" w:hAnsi="Arial" w:cs="Arial"/>
          <w:sz w:val="22"/>
          <w:szCs w:val="22"/>
          <w:lang w:val="en-GB"/>
        </w:rPr>
        <w:t>according</w:t>
      </w:r>
      <w:r>
        <w:rPr>
          <w:rFonts w:ascii="Arial" w:hAnsi="Arial" w:cs="Arial"/>
          <w:sz w:val="22"/>
          <w:szCs w:val="22"/>
          <w:lang w:val="en-GB"/>
        </w:rPr>
        <w:t xml:space="preserve"> the agreement of the contracting parties according to Section VI Article 5 of this Contract, or according to Section XIV of this Contract, or</w:t>
      </w:r>
      <w:r w:rsidR="00970538" w:rsidRPr="004230AE">
        <w:rPr>
          <w:rFonts w:ascii="Arial" w:hAnsi="Arial" w:cs="Arial"/>
          <w:sz w:val="22"/>
          <w:szCs w:val="22"/>
          <w:lang w:val="en-GB"/>
        </w:rPr>
        <w:t xml:space="preserve"> </w:t>
      </w:r>
    </w:p>
    <w:p w:rsidR="00970538" w:rsidRPr="004C63A1" w:rsidRDefault="00970538" w:rsidP="007A2D94">
      <w:pPr>
        <w:numPr>
          <w:ilvl w:val="0"/>
          <w:numId w:val="19"/>
        </w:numPr>
        <w:tabs>
          <w:tab w:val="left" w:pos="567"/>
          <w:tab w:val="left" w:pos="851"/>
          <w:tab w:val="left" w:pos="993"/>
        </w:tabs>
        <w:suppressAutoHyphens/>
        <w:ind w:left="709" w:hanging="284"/>
        <w:jc w:val="both"/>
        <w:rPr>
          <w:rFonts w:ascii="Arial" w:hAnsi="Arial" w:cs="Arial"/>
          <w:sz w:val="22"/>
          <w:szCs w:val="22"/>
          <w:lang w:val="en-GB"/>
        </w:rPr>
      </w:pPr>
      <w:r w:rsidRPr="004230AE">
        <w:rPr>
          <w:rFonts w:ascii="Arial" w:hAnsi="Arial" w:cs="Arial"/>
          <w:sz w:val="22"/>
          <w:szCs w:val="22"/>
          <w:lang w:val="en-GB"/>
        </w:rPr>
        <w:t>Contractor performs the Work in contradiction with this contract and fails to resolve the situation (i.e. particularly, but not exclusively so, removing the faults incurred by erroneous performance</w:t>
      </w:r>
      <w:r w:rsidRPr="004C63A1">
        <w:rPr>
          <w:rFonts w:ascii="Arial" w:hAnsi="Arial" w:cs="Arial"/>
          <w:sz w:val="22"/>
          <w:szCs w:val="22"/>
          <w:lang w:val="en-GB"/>
        </w:rPr>
        <w:t xml:space="preserve"> of the Work), despite having been notified of its behaviour or breaching obligations and requested to resolve the situation by Principal, or </w:t>
      </w:r>
    </w:p>
    <w:p w:rsidR="00970538" w:rsidRPr="004C63A1" w:rsidRDefault="00970538" w:rsidP="007A2D94">
      <w:pPr>
        <w:numPr>
          <w:ilvl w:val="0"/>
          <w:numId w:val="19"/>
        </w:numPr>
        <w:tabs>
          <w:tab w:val="left" w:pos="567"/>
          <w:tab w:val="left" w:pos="851"/>
          <w:tab w:val="left" w:pos="993"/>
        </w:tabs>
        <w:suppressAutoHyphens/>
        <w:ind w:left="709" w:hanging="284"/>
        <w:jc w:val="both"/>
        <w:rPr>
          <w:rFonts w:ascii="Arial" w:hAnsi="Arial" w:cs="Arial"/>
          <w:sz w:val="22"/>
          <w:szCs w:val="22"/>
          <w:lang w:val="en-GB"/>
        </w:rPr>
      </w:pPr>
      <w:r w:rsidRPr="004C63A1">
        <w:rPr>
          <w:rFonts w:ascii="Arial" w:hAnsi="Arial" w:cs="Arial"/>
          <w:sz w:val="22"/>
          <w:szCs w:val="22"/>
          <w:lang w:val="en-GB"/>
        </w:rPr>
        <w:t xml:space="preserve">Contractor unreasonably ceases or breaks work, or </w:t>
      </w:r>
    </w:p>
    <w:p w:rsidR="0002721C" w:rsidRPr="004C63A1" w:rsidRDefault="00970538" w:rsidP="007A2D94">
      <w:pPr>
        <w:numPr>
          <w:ilvl w:val="0"/>
          <w:numId w:val="19"/>
        </w:numPr>
        <w:tabs>
          <w:tab w:val="left" w:pos="567"/>
          <w:tab w:val="left" w:pos="851"/>
          <w:tab w:val="left" w:pos="993"/>
        </w:tabs>
        <w:suppressAutoHyphens/>
        <w:ind w:left="709" w:hanging="284"/>
        <w:jc w:val="both"/>
        <w:rPr>
          <w:rFonts w:ascii="Arial" w:hAnsi="Arial" w:cs="Arial"/>
          <w:sz w:val="22"/>
          <w:szCs w:val="22"/>
          <w:lang w:val="en-GB"/>
        </w:rPr>
      </w:pPr>
      <w:r w:rsidRPr="004C63A1">
        <w:rPr>
          <w:rFonts w:ascii="Arial" w:hAnsi="Arial" w:cs="Arial"/>
          <w:sz w:val="22"/>
          <w:szCs w:val="22"/>
          <w:lang w:val="en-GB"/>
        </w:rPr>
        <w:t xml:space="preserve">Contractor is delayed with the removal of any fault or imperfection of the Work in accordance with this contract longer than </w:t>
      </w:r>
      <w:r w:rsidR="004C58D3" w:rsidRPr="004C63A1">
        <w:rPr>
          <w:rFonts w:ascii="Arial" w:hAnsi="Arial" w:cs="Arial"/>
          <w:sz w:val="22"/>
          <w:szCs w:val="22"/>
          <w:lang w:val="en-GB"/>
        </w:rPr>
        <w:t>20</w:t>
      </w:r>
      <w:r w:rsidRPr="004C63A1">
        <w:rPr>
          <w:rFonts w:ascii="Arial" w:hAnsi="Arial" w:cs="Arial"/>
          <w:sz w:val="22"/>
          <w:szCs w:val="22"/>
          <w:lang w:val="en-GB"/>
        </w:rPr>
        <w:t xml:space="preserve"> days</w:t>
      </w:r>
      <w:r w:rsidR="00883366" w:rsidRPr="004C63A1">
        <w:rPr>
          <w:rFonts w:ascii="Arial" w:hAnsi="Arial" w:cs="Arial"/>
          <w:sz w:val="22"/>
          <w:szCs w:val="22"/>
          <w:lang w:val="en-GB"/>
        </w:rPr>
        <w:t>,</w:t>
      </w:r>
      <w:r w:rsidRPr="004C63A1">
        <w:rPr>
          <w:rFonts w:ascii="Arial" w:hAnsi="Arial" w:cs="Arial"/>
          <w:sz w:val="22"/>
          <w:szCs w:val="22"/>
          <w:lang w:val="en-GB"/>
        </w:rPr>
        <w:t xml:space="preserve"> or</w:t>
      </w:r>
    </w:p>
    <w:p w:rsidR="0002721C" w:rsidRPr="004C63A1" w:rsidRDefault="00970538" w:rsidP="007A2D94">
      <w:pPr>
        <w:numPr>
          <w:ilvl w:val="0"/>
          <w:numId w:val="19"/>
        </w:numPr>
        <w:tabs>
          <w:tab w:val="left" w:pos="567"/>
          <w:tab w:val="left" w:pos="851"/>
          <w:tab w:val="left" w:pos="993"/>
        </w:tabs>
        <w:suppressAutoHyphens/>
        <w:ind w:left="709" w:hanging="284"/>
        <w:jc w:val="both"/>
        <w:rPr>
          <w:rFonts w:ascii="Arial" w:hAnsi="Arial" w:cs="Arial"/>
          <w:sz w:val="22"/>
          <w:szCs w:val="22"/>
          <w:lang w:val="en-GB"/>
        </w:rPr>
      </w:pPr>
      <w:r w:rsidRPr="004C63A1">
        <w:rPr>
          <w:rFonts w:ascii="Arial" w:hAnsi="Arial" w:cs="Arial"/>
          <w:sz w:val="22"/>
          <w:szCs w:val="22"/>
          <w:lang w:val="en-GB"/>
        </w:rPr>
        <w:t xml:space="preserve">there is a fault of the Work recurring (i.e. at least </w:t>
      </w:r>
      <w:r w:rsidR="004C58D3" w:rsidRPr="004C63A1">
        <w:rPr>
          <w:rFonts w:ascii="Arial" w:hAnsi="Arial" w:cs="Arial"/>
          <w:sz w:val="22"/>
          <w:szCs w:val="22"/>
          <w:lang w:val="en-GB"/>
        </w:rPr>
        <w:t>three times</w:t>
      </w:r>
      <w:r w:rsidRPr="004C63A1">
        <w:rPr>
          <w:rFonts w:ascii="Arial" w:hAnsi="Arial" w:cs="Arial"/>
          <w:sz w:val="22"/>
          <w:szCs w:val="22"/>
          <w:lang w:val="en-GB"/>
        </w:rPr>
        <w:t>) within the warranty period</w:t>
      </w:r>
      <w:r w:rsidR="00883366" w:rsidRPr="004C63A1">
        <w:rPr>
          <w:rFonts w:ascii="Arial" w:hAnsi="Arial" w:cs="Arial"/>
          <w:sz w:val="22"/>
          <w:szCs w:val="22"/>
          <w:lang w:val="en-GB"/>
        </w:rPr>
        <w:t>, that will not be removed in additional given term</w:t>
      </w:r>
      <w:r w:rsidRPr="004C63A1">
        <w:rPr>
          <w:rFonts w:ascii="Arial" w:hAnsi="Arial" w:cs="Arial"/>
          <w:sz w:val="22"/>
          <w:szCs w:val="22"/>
          <w:lang w:val="en-GB"/>
        </w:rPr>
        <w:t>, or</w:t>
      </w:r>
    </w:p>
    <w:p w:rsidR="00970538" w:rsidRPr="004C63A1" w:rsidRDefault="00970538" w:rsidP="007A2D94">
      <w:pPr>
        <w:numPr>
          <w:ilvl w:val="0"/>
          <w:numId w:val="19"/>
        </w:numPr>
        <w:tabs>
          <w:tab w:val="left" w:pos="567"/>
          <w:tab w:val="left" w:pos="851"/>
          <w:tab w:val="left" w:pos="993"/>
        </w:tabs>
        <w:suppressAutoHyphens/>
        <w:ind w:left="709" w:hanging="284"/>
        <w:jc w:val="both"/>
        <w:rPr>
          <w:rFonts w:ascii="Arial" w:hAnsi="Arial" w:cs="Arial"/>
          <w:sz w:val="22"/>
          <w:szCs w:val="22"/>
          <w:lang w:val="en-GB"/>
        </w:rPr>
      </w:pPr>
      <w:r w:rsidRPr="004C63A1">
        <w:rPr>
          <w:rFonts w:ascii="Arial" w:hAnsi="Arial" w:cs="Arial"/>
          <w:sz w:val="22"/>
          <w:szCs w:val="22"/>
          <w:lang w:val="en-GB"/>
        </w:rPr>
        <w:t xml:space="preserve"> </w:t>
      </w:r>
      <w:r w:rsidR="00883366" w:rsidRPr="004C63A1">
        <w:rPr>
          <w:rFonts w:ascii="Arial" w:hAnsi="Arial" w:cs="Arial"/>
          <w:sz w:val="22"/>
          <w:szCs w:val="22"/>
          <w:lang w:val="en-GB"/>
        </w:rPr>
        <w:tab/>
      </w:r>
      <w:r w:rsidRPr="004C63A1">
        <w:rPr>
          <w:rFonts w:ascii="Arial" w:hAnsi="Arial" w:cs="Arial"/>
          <w:sz w:val="22"/>
          <w:szCs w:val="22"/>
          <w:lang w:val="en-GB"/>
        </w:rPr>
        <w:t>there are more faults (i.e. at least three faults) of the Work appearing within the warranty period</w:t>
      </w:r>
      <w:r w:rsidR="00883366" w:rsidRPr="004C63A1">
        <w:rPr>
          <w:rFonts w:ascii="Arial" w:hAnsi="Arial" w:cs="Arial"/>
          <w:sz w:val="22"/>
          <w:szCs w:val="22"/>
          <w:lang w:val="en-GB"/>
        </w:rPr>
        <w:t>, that will not be removed in additional given term</w:t>
      </w:r>
      <w:r w:rsidRPr="004C63A1">
        <w:rPr>
          <w:rFonts w:ascii="Arial" w:hAnsi="Arial" w:cs="Arial"/>
          <w:sz w:val="22"/>
          <w:szCs w:val="22"/>
          <w:lang w:val="en-GB"/>
        </w:rPr>
        <w:t xml:space="preserve">, or </w:t>
      </w:r>
    </w:p>
    <w:p w:rsidR="00970538" w:rsidRPr="004C63A1" w:rsidRDefault="00970538" w:rsidP="007A2D94">
      <w:pPr>
        <w:numPr>
          <w:ilvl w:val="0"/>
          <w:numId w:val="19"/>
        </w:numPr>
        <w:tabs>
          <w:tab w:val="left" w:pos="567"/>
          <w:tab w:val="left" w:pos="851"/>
          <w:tab w:val="left" w:pos="993"/>
        </w:tabs>
        <w:suppressAutoHyphens/>
        <w:ind w:left="709" w:hanging="284"/>
        <w:jc w:val="both"/>
        <w:rPr>
          <w:rFonts w:ascii="Arial" w:hAnsi="Arial" w:cs="Arial"/>
          <w:sz w:val="22"/>
          <w:szCs w:val="22"/>
          <w:lang w:val="en-GB"/>
        </w:rPr>
      </w:pPr>
      <w:r w:rsidRPr="004C63A1">
        <w:rPr>
          <w:rFonts w:ascii="Arial" w:hAnsi="Arial" w:cs="Arial"/>
          <w:sz w:val="22"/>
          <w:szCs w:val="22"/>
          <w:lang w:val="en-GB"/>
        </w:rPr>
        <w:t xml:space="preserve">Contractor fails to arrange, neglect arranging, or is unable to arrange for necessary things, services or workforce for the performance or completion of the Work in accordance with the contract, or </w:t>
      </w:r>
    </w:p>
    <w:p w:rsidR="00970538" w:rsidRPr="004C63A1" w:rsidRDefault="00970538" w:rsidP="007A2D94">
      <w:pPr>
        <w:numPr>
          <w:ilvl w:val="0"/>
          <w:numId w:val="19"/>
        </w:numPr>
        <w:tabs>
          <w:tab w:val="left" w:pos="567"/>
          <w:tab w:val="left" w:pos="851"/>
          <w:tab w:val="left" w:pos="993"/>
        </w:tabs>
        <w:suppressAutoHyphens/>
        <w:ind w:left="709" w:hanging="284"/>
        <w:jc w:val="both"/>
        <w:rPr>
          <w:rFonts w:ascii="Arial" w:hAnsi="Arial" w:cs="Arial"/>
          <w:sz w:val="22"/>
          <w:szCs w:val="22"/>
          <w:lang w:val="en-GB"/>
        </w:rPr>
      </w:pPr>
      <w:r w:rsidRPr="004C63A1">
        <w:rPr>
          <w:rFonts w:ascii="Arial" w:hAnsi="Arial" w:cs="Arial"/>
          <w:sz w:val="22"/>
          <w:szCs w:val="22"/>
          <w:lang w:val="en-GB"/>
        </w:rPr>
        <w:t xml:space="preserve">  Contractor prevents or otherwise makes it impossible to perform checking of the Work or its part, or</w:t>
      </w:r>
    </w:p>
    <w:p w:rsidR="00970538" w:rsidRPr="004C63A1" w:rsidRDefault="00883366" w:rsidP="007A2D94">
      <w:pPr>
        <w:numPr>
          <w:ilvl w:val="0"/>
          <w:numId w:val="19"/>
        </w:numPr>
        <w:tabs>
          <w:tab w:val="left" w:pos="567"/>
          <w:tab w:val="left" w:pos="851"/>
          <w:tab w:val="left" w:pos="993"/>
        </w:tabs>
        <w:suppressAutoHyphens/>
        <w:ind w:left="709" w:hanging="284"/>
        <w:jc w:val="both"/>
        <w:rPr>
          <w:rFonts w:ascii="Arial" w:hAnsi="Arial" w:cs="Arial"/>
          <w:sz w:val="22"/>
          <w:szCs w:val="22"/>
          <w:lang w:val="en-GB"/>
        </w:rPr>
      </w:pPr>
      <w:r w:rsidRPr="004C63A1">
        <w:rPr>
          <w:rFonts w:ascii="Arial" w:hAnsi="Arial" w:cs="Arial"/>
          <w:sz w:val="22"/>
          <w:szCs w:val="22"/>
          <w:lang w:val="en-GB"/>
        </w:rPr>
        <w:t xml:space="preserve">  </w:t>
      </w:r>
      <w:r w:rsidR="00970538" w:rsidRPr="004C63A1">
        <w:rPr>
          <w:rFonts w:ascii="Arial" w:hAnsi="Arial" w:cs="Arial"/>
          <w:sz w:val="22"/>
          <w:szCs w:val="22"/>
          <w:lang w:val="en-GB"/>
        </w:rPr>
        <w:t xml:space="preserve">Insolvency proceeding was opened against Contractor, Contractor was declared bankrupt, or the application for bankruptcy shall be rejected for insufficiency of Contractor’s assets, or clearing of debts or reorganization shall be allowed.    </w:t>
      </w:r>
    </w:p>
    <w:p w:rsidR="00970538" w:rsidRPr="004C63A1" w:rsidRDefault="00970538" w:rsidP="005529CA">
      <w:pPr>
        <w:tabs>
          <w:tab w:val="left" w:pos="851"/>
          <w:tab w:val="left" w:pos="993"/>
        </w:tabs>
        <w:ind w:left="284"/>
        <w:jc w:val="both"/>
        <w:rPr>
          <w:rFonts w:ascii="Arial" w:hAnsi="Arial" w:cs="Arial"/>
          <w:sz w:val="22"/>
          <w:szCs w:val="22"/>
          <w:lang w:val="en-GB"/>
        </w:rPr>
      </w:pPr>
    </w:p>
    <w:p w:rsidR="00970538" w:rsidRPr="004C63A1" w:rsidRDefault="00970538" w:rsidP="007A2D94">
      <w:pPr>
        <w:numPr>
          <w:ilvl w:val="0"/>
          <w:numId w:val="18"/>
        </w:numPr>
        <w:tabs>
          <w:tab w:val="clear" w:pos="720"/>
          <w:tab w:val="left" w:pos="851"/>
          <w:tab w:val="left" w:pos="993"/>
        </w:tabs>
        <w:suppressAutoHyphens/>
        <w:ind w:left="284" w:hanging="284"/>
        <w:jc w:val="both"/>
        <w:rPr>
          <w:rFonts w:ascii="Arial" w:hAnsi="Arial" w:cs="Arial"/>
          <w:sz w:val="22"/>
          <w:szCs w:val="22"/>
          <w:lang w:val="en-GB"/>
        </w:rPr>
      </w:pPr>
      <w:r w:rsidRPr="004C63A1">
        <w:rPr>
          <w:rFonts w:ascii="Arial" w:hAnsi="Arial" w:cs="Arial"/>
          <w:sz w:val="22"/>
          <w:szCs w:val="22"/>
          <w:lang w:val="en-GB"/>
        </w:rPr>
        <w:t xml:space="preserve">Contractor has the right to withdraw from this contract in case Principal is delayed with meeting its monetary obligations based on this contract towards Contractor longer than 60 calendar days, and Principal fails to remedy this breach of obligations in accordance with this contract in reasonable additional time period specified in Contractor’s written request for action, which may not be shorter than 30 calendar days from the day Principal received this request from Contactor.  </w:t>
      </w:r>
    </w:p>
    <w:p w:rsidR="00970538" w:rsidRPr="004C63A1" w:rsidRDefault="00970538" w:rsidP="005529CA">
      <w:pPr>
        <w:tabs>
          <w:tab w:val="left" w:pos="426"/>
          <w:tab w:val="left" w:pos="993"/>
        </w:tabs>
        <w:ind w:left="284"/>
        <w:jc w:val="both"/>
        <w:rPr>
          <w:rFonts w:ascii="Arial" w:hAnsi="Arial" w:cs="Arial"/>
          <w:sz w:val="22"/>
          <w:szCs w:val="22"/>
          <w:lang w:val="en-GB"/>
        </w:rPr>
      </w:pPr>
    </w:p>
    <w:p w:rsidR="00970538" w:rsidRPr="004C63A1" w:rsidRDefault="00970538" w:rsidP="007A2D94">
      <w:pPr>
        <w:numPr>
          <w:ilvl w:val="0"/>
          <w:numId w:val="18"/>
        </w:numPr>
        <w:tabs>
          <w:tab w:val="clear" w:pos="720"/>
          <w:tab w:val="left" w:pos="993"/>
        </w:tabs>
        <w:suppressAutoHyphens/>
        <w:ind w:left="284" w:hanging="283"/>
        <w:jc w:val="both"/>
        <w:rPr>
          <w:rFonts w:ascii="Arial" w:hAnsi="Arial" w:cs="Arial"/>
          <w:sz w:val="22"/>
          <w:szCs w:val="22"/>
          <w:lang w:val="en-GB"/>
        </w:rPr>
      </w:pPr>
      <w:r w:rsidRPr="004C63A1">
        <w:rPr>
          <w:rFonts w:ascii="Arial" w:hAnsi="Arial" w:cs="Arial"/>
          <w:sz w:val="22"/>
          <w:szCs w:val="22"/>
          <w:lang w:val="en-GB"/>
        </w:rPr>
        <w:t xml:space="preserve"> The withdrawal must be in writing and is effective as of the day of its delivery to the other contracting party. In case of doubts, the withdrawal is considered delivered on the third day after sending.  </w:t>
      </w:r>
    </w:p>
    <w:p w:rsidR="00970538" w:rsidRPr="004C63A1" w:rsidRDefault="00970538" w:rsidP="005529CA">
      <w:pPr>
        <w:tabs>
          <w:tab w:val="left" w:pos="993"/>
        </w:tabs>
        <w:ind w:left="284" w:hanging="283"/>
        <w:jc w:val="both"/>
        <w:rPr>
          <w:rFonts w:ascii="Arial" w:hAnsi="Arial" w:cs="Arial"/>
          <w:sz w:val="22"/>
          <w:szCs w:val="22"/>
          <w:lang w:val="en-GB"/>
        </w:rPr>
      </w:pPr>
    </w:p>
    <w:p w:rsidR="00970538" w:rsidRPr="004C63A1" w:rsidRDefault="00970538" w:rsidP="007A2D94">
      <w:pPr>
        <w:pStyle w:val="Odstavecseseznamem"/>
        <w:numPr>
          <w:ilvl w:val="0"/>
          <w:numId w:val="18"/>
        </w:numPr>
        <w:tabs>
          <w:tab w:val="clear" w:pos="720"/>
          <w:tab w:val="left" w:pos="426"/>
          <w:tab w:val="left" w:pos="993"/>
        </w:tabs>
        <w:ind w:left="284" w:hanging="284"/>
        <w:jc w:val="both"/>
        <w:rPr>
          <w:rFonts w:ascii="Arial" w:hAnsi="Arial" w:cs="Arial"/>
          <w:sz w:val="22"/>
          <w:szCs w:val="22"/>
          <w:lang w:val="en-GB"/>
        </w:rPr>
      </w:pPr>
      <w:r w:rsidRPr="004C63A1">
        <w:rPr>
          <w:rFonts w:ascii="Arial" w:hAnsi="Arial" w:cs="Arial"/>
          <w:sz w:val="22"/>
          <w:szCs w:val="22"/>
          <w:lang w:val="en-GB"/>
        </w:rPr>
        <w:t xml:space="preserve">For the purpose of this contract, the term “without undue delay”, is considered “at the latest within 14 days”. </w:t>
      </w:r>
    </w:p>
    <w:p w:rsidR="00970538" w:rsidRPr="004C63A1" w:rsidRDefault="00970538" w:rsidP="002E5392">
      <w:pPr>
        <w:pStyle w:val="Odstavecseseznamem"/>
        <w:tabs>
          <w:tab w:val="left" w:pos="851"/>
          <w:tab w:val="left" w:pos="993"/>
        </w:tabs>
        <w:spacing w:after="240"/>
        <w:ind w:left="284" w:hanging="284"/>
        <w:jc w:val="both"/>
        <w:rPr>
          <w:rFonts w:ascii="Arial" w:hAnsi="Arial" w:cs="Arial"/>
          <w:sz w:val="22"/>
          <w:szCs w:val="22"/>
          <w:lang w:val="en-GB"/>
        </w:rPr>
      </w:pPr>
    </w:p>
    <w:p w:rsidR="004230AE" w:rsidRPr="004230AE" w:rsidRDefault="004230AE" w:rsidP="004230AE">
      <w:pPr>
        <w:pStyle w:val="Odstavecseseznamem"/>
        <w:numPr>
          <w:ilvl w:val="0"/>
          <w:numId w:val="18"/>
        </w:numPr>
        <w:tabs>
          <w:tab w:val="clear" w:pos="720"/>
        </w:tabs>
        <w:ind w:left="284" w:hanging="284"/>
        <w:jc w:val="both"/>
        <w:rPr>
          <w:rFonts w:ascii="Arial" w:hAnsi="Arial" w:cs="Arial"/>
          <w:sz w:val="22"/>
          <w:szCs w:val="22"/>
          <w:lang w:val="en-GB"/>
        </w:rPr>
      </w:pPr>
      <w:r w:rsidRPr="004230AE">
        <w:rPr>
          <w:rFonts w:ascii="Arial" w:hAnsi="Arial" w:cs="Arial"/>
          <w:sz w:val="22"/>
          <w:szCs w:val="22"/>
          <w:lang w:val="en-GB"/>
        </w:rPr>
        <w:t xml:space="preserve">At the withdrawal from contract for reasons specified in Article </w:t>
      </w:r>
      <w:r>
        <w:rPr>
          <w:rFonts w:ascii="Arial" w:hAnsi="Arial" w:cs="Arial"/>
          <w:sz w:val="22"/>
          <w:szCs w:val="22"/>
          <w:lang w:val="en-GB"/>
        </w:rPr>
        <w:t>2</w:t>
      </w:r>
      <w:r w:rsidRPr="004230AE">
        <w:rPr>
          <w:rFonts w:ascii="Arial" w:hAnsi="Arial" w:cs="Arial"/>
          <w:sz w:val="22"/>
          <w:szCs w:val="22"/>
          <w:lang w:val="en-GB"/>
        </w:rPr>
        <w:t xml:space="preserve"> of this Section, Contractor returns Principal all financial resources, which were paid by Principal to Contractor in relation with the performance of Work in accordance with this contract, at the latest on the day which Principal states in the notification of withdrawal from contr</w:t>
      </w:r>
      <w:r>
        <w:rPr>
          <w:rFonts w:ascii="Arial" w:hAnsi="Arial" w:cs="Arial"/>
          <w:sz w:val="22"/>
          <w:szCs w:val="22"/>
          <w:lang w:val="en-GB"/>
        </w:rPr>
        <w:t>act in accordance with Article 2</w:t>
      </w:r>
      <w:r w:rsidRPr="004230AE">
        <w:rPr>
          <w:rFonts w:ascii="Arial" w:hAnsi="Arial" w:cs="Arial"/>
          <w:sz w:val="22"/>
          <w:szCs w:val="22"/>
          <w:lang w:val="en-GB"/>
        </w:rPr>
        <w:t xml:space="preserve">.   </w:t>
      </w:r>
    </w:p>
    <w:p w:rsidR="004230AE" w:rsidRPr="004230AE" w:rsidRDefault="004230AE" w:rsidP="004230AE">
      <w:pPr>
        <w:pStyle w:val="Odstavecseseznamem"/>
        <w:tabs>
          <w:tab w:val="left" w:pos="851"/>
          <w:tab w:val="left" w:pos="993"/>
        </w:tabs>
        <w:ind w:left="284"/>
        <w:jc w:val="both"/>
        <w:rPr>
          <w:rFonts w:ascii="Arial" w:hAnsi="Arial" w:cs="Arial"/>
          <w:sz w:val="22"/>
          <w:szCs w:val="22"/>
          <w:lang w:val="en-GB"/>
        </w:rPr>
      </w:pPr>
    </w:p>
    <w:p w:rsidR="00970538" w:rsidRPr="004C63A1" w:rsidRDefault="004230AE" w:rsidP="004230AE">
      <w:pPr>
        <w:pStyle w:val="Odstavecseseznamem"/>
        <w:numPr>
          <w:ilvl w:val="0"/>
          <w:numId w:val="18"/>
        </w:numPr>
        <w:tabs>
          <w:tab w:val="clear" w:pos="720"/>
          <w:tab w:val="left" w:pos="851"/>
          <w:tab w:val="left" w:pos="993"/>
        </w:tabs>
        <w:ind w:left="284" w:hanging="284"/>
        <w:jc w:val="both"/>
        <w:rPr>
          <w:rFonts w:ascii="Arial" w:hAnsi="Arial" w:cs="Arial"/>
          <w:sz w:val="22"/>
          <w:szCs w:val="22"/>
          <w:lang w:val="en-GB"/>
        </w:rPr>
      </w:pPr>
      <w:r w:rsidRPr="004230AE">
        <w:rPr>
          <w:rFonts w:ascii="Arial" w:hAnsi="Arial" w:cs="Arial"/>
          <w:sz w:val="22"/>
          <w:szCs w:val="22"/>
          <w:lang w:val="en-GB"/>
        </w:rPr>
        <w:t>After the return of financial resour</w:t>
      </w:r>
      <w:r>
        <w:rPr>
          <w:rFonts w:ascii="Arial" w:hAnsi="Arial" w:cs="Arial"/>
          <w:sz w:val="22"/>
          <w:szCs w:val="22"/>
          <w:lang w:val="en-GB"/>
        </w:rPr>
        <w:t>ces in accordance with Article 6</w:t>
      </w:r>
      <w:r w:rsidRPr="004230AE">
        <w:rPr>
          <w:rFonts w:ascii="Arial" w:hAnsi="Arial" w:cs="Arial"/>
          <w:sz w:val="22"/>
          <w:szCs w:val="22"/>
          <w:lang w:val="en-GB"/>
        </w:rPr>
        <w:t xml:space="preserve"> of this Section, Principal allows Contractor, at Contractor’s expenses, to dissemble and transport away all parts of the Work that Contractor provided Principal with in relation with the performance of the subject matter of this contract.  </w:t>
      </w:r>
    </w:p>
    <w:p w:rsidR="00970538" w:rsidRPr="004C63A1" w:rsidRDefault="00970538" w:rsidP="002E5392">
      <w:pPr>
        <w:pStyle w:val="Odstavecseseznamem"/>
        <w:tabs>
          <w:tab w:val="left" w:pos="851"/>
          <w:tab w:val="left" w:pos="993"/>
        </w:tabs>
        <w:ind w:left="284" w:hanging="284"/>
        <w:jc w:val="both"/>
        <w:rPr>
          <w:rFonts w:ascii="Arial" w:hAnsi="Arial" w:cs="Arial"/>
          <w:sz w:val="22"/>
          <w:szCs w:val="22"/>
          <w:lang w:val="en-GB"/>
        </w:rPr>
      </w:pPr>
    </w:p>
    <w:p w:rsidR="00970538" w:rsidRPr="004C63A1" w:rsidRDefault="00970538" w:rsidP="007A2D94">
      <w:pPr>
        <w:pStyle w:val="Odstavecseseznamem"/>
        <w:numPr>
          <w:ilvl w:val="0"/>
          <w:numId w:val="18"/>
        </w:numPr>
        <w:tabs>
          <w:tab w:val="clear" w:pos="720"/>
          <w:tab w:val="num" w:pos="426"/>
          <w:tab w:val="left" w:pos="851"/>
          <w:tab w:val="left" w:pos="993"/>
        </w:tabs>
        <w:ind w:left="284" w:hanging="284"/>
        <w:jc w:val="both"/>
        <w:rPr>
          <w:rFonts w:ascii="Arial" w:hAnsi="Arial" w:cs="Arial"/>
          <w:sz w:val="22"/>
          <w:szCs w:val="22"/>
          <w:lang w:val="en-GB"/>
        </w:rPr>
      </w:pPr>
      <w:r w:rsidRPr="004C63A1">
        <w:rPr>
          <w:rFonts w:ascii="Arial" w:hAnsi="Arial" w:cs="Arial"/>
          <w:sz w:val="22"/>
          <w:szCs w:val="22"/>
          <w:lang w:val="en-GB"/>
        </w:rPr>
        <w:t xml:space="preserve">Withdrawal from the contract does not affect the provisions of this contract on compensation to damages, contractual penalties, provisions of Contractor’s liability for the faults of Work, on warranty and warranty period, on settling disputes, or other provisions which, according to expressed will of contracting parties, or for their nature, shall last even after the contract termination. </w:t>
      </w:r>
    </w:p>
    <w:p w:rsidR="00970538" w:rsidRPr="004C63A1" w:rsidRDefault="00970538" w:rsidP="00713606">
      <w:pPr>
        <w:tabs>
          <w:tab w:val="left" w:pos="709"/>
          <w:tab w:val="left" w:pos="851"/>
          <w:tab w:val="left" w:pos="993"/>
        </w:tabs>
        <w:ind w:left="426"/>
        <w:jc w:val="both"/>
        <w:rPr>
          <w:rFonts w:ascii="Arial" w:hAnsi="Arial" w:cs="Arial"/>
          <w:sz w:val="22"/>
          <w:szCs w:val="22"/>
          <w:lang w:val="en-GB"/>
        </w:rPr>
      </w:pPr>
    </w:p>
    <w:p w:rsidR="00970538" w:rsidRPr="004C63A1" w:rsidRDefault="00970538" w:rsidP="00713606">
      <w:pPr>
        <w:tabs>
          <w:tab w:val="left" w:pos="284"/>
          <w:tab w:val="left" w:pos="709"/>
          <w:tab w:val="left" w:pos="851"/>
          <w:tab w:val="left" w:pos="993"/>
          <w:tab w:val="left" w:pos="9072"/>
        </w:tabs>
        <w:ind w:left="426"/>
        <w:jc w:val="center"/>
        <w:rPr>
          <w:rFonts w:ascii="Arial" w:hAnsi="Arial" w:cs="Arial"/>
          <w:b/>
          <w:sz w:val="22"/>
          <w:szCs w:val="22"/>
          <w:lang w:val="en-GB"/>
        </w:rPr>
      </w:pPr>
    </w:p>
    <w:p w:rsidR="00970538" w:rsidRPr="004C63A1" w:rsidRDefault="00970538" w:rsidP="00713606">
      <w:pPr>
        <w:tabs>
          <w:tab w:val="left" w:pos="284"/>
          <w:tab w:val="left" w:pos="709"/>
          <w:tab w:val="left" w:pos="851"/>
          <w:tab w:val="left" w:pos="993"/>
          <w:tab w:val="left" w:pos="9072"/>
        </w:tabs>
        <w:ind w:left="426"/>
        <w:jc w:val="center"/>
        <w:rPr>
          <w:rFonts w:ascii="Arial" w:hAnsi="Arial" w:cs="Arial"/>
          <w:b/>
          <w:sz w:val="22"/>
          <w:szCs w:val="22"/>
          <w:lang w:val="en-GB"/>
        </w:rPr>
      </w:pPr>
      <w:r w:rsidRPr="004C63A1">
        <w:rPr>
          <w:rFonts w:ascii="Arial" w:hAnsi="Arial" w:cs="Arial"/>
          <w:b/>
          <w:sz w:val="22"/>
          <w:szCs w:val="22"/>
          <w:lang w:val="en-GB"/>
        </w:rPr>
        <w:t>Section XIV.</w:t>
      </w:r>
    </w:p>
    <w:p w:rsidR="00970538" w:rsidRPr="004C63A1" w:rsidRDefault="00970538" w:rsidP="00713606">
      <w:pPr>
        <w:tabs>
          <w:tab w:val="left" w:pos="284"/>
          <w:tab w:val="left" w:pos="709"/>
          <w:tab w:val="left" w:pos="851"/>
          <w:tab w:val="left" w:pos="993"/>
          <w:tab w:val="left" w:pos="9072"/>
        </w:tabs>
        <w:ind w:left="426"/>
        <w:jc w:val="center"/>
        <w:rPr>
          <w:rFonts w:ascii="Arial" w:hAnsi="Arial" w:cs="Arial"/>
          <w:i/>
          <w:sz w:val="22"/>
          <w:szCs w:val="22"/>
          <w:lang w:val="en-GB"/>
        </w:rPr>
      </w:pPr>
      <w:r w:rsidRPr="004C63A1">
        <w:rPr>
          <w:rFonts w:ascii="Arial" w:hAnsi="Arial" w:cs="Arial"/>
          <w:i/>
          <w:sz w:val="22"/>
          <w:szCs w:val="22"/>
          <w:lang w:val="en-GB"/>
        </w:rPr>
        <w:t>Special Provisions</w:t>
      </w:r>
    </w:p>
    <w:p w:rsidR="00970538" w:rsidRPr="004C63A1" w:rsidRDefault="00970538" w:rsidP="00B465F0">
      <w:pPr>
        <w:tabs>
          <w:tab w:val="left" w:pos="284"/>
          <w:tab w:val="left" w:pos="709"/>
          <w:tab w:val="left" w:pos="851"/>
          <w:tab w:val="left" w:pos="993"/>
          <w:tab w:val="left" w:pos="9072"/>
        </w:tabs>
        <w:ind w:left="426"/>
        <w:rPr>
          <w:rFonts w:ascii="Arial" w:hAnsi="Arial" w:cs="Arial"/>
          <w:b/>
          <w:sz w:val="22"/>
          <w:szCs w:val="22"/>
          <w:lang w:val="en-GB"/>
        </w:rPr>
      </w:pPr>
    </w:p>
    <w:p w:rsidR="00970538" w:rsidRDefault="00970538" w:rsidP="007A2D94">
      <w:pPr>
        <w:pStyle w:val="Odstavecseseznamem"/>
        <w:numPr>
          <w:ilvl w:val="3"/>
          <w:numId w:val="22"/>
        </w:numPr>
        <w:tabs>
          <w:tab w:val="left" w:pos="851"/>
          <w:tab w:val="left" w:pos="993"/>
        </w:tabs>
        <w:spacing w:after="240"/>
        <w:ind w:left="284" w:hanging="283"/>
        <w:jc w:val="both"/>
        <w:rPr>
          <w:rFonts w:ascii="Arial" w:hAnsi="Arial" w:cs="Arial"/>
          <w:sz w:val="22"/>
          <w:szCs w:val="22"/>
          <w:lang w:val="en-GB"/>
        </w:rPr>
      </w:pPr>
      <w:r w:rsidRPr="004C63A1">
        <w:rPr>
          <w:rFonts w:ascii="Arial" w:hAnsi="Arial" w:cs="Arial"/>
          <w:sz w:val="22"/>
          <w:szCs w:val="22"/>
          <w:lang w:val="en-GB"/>
        </w:rPr>
        <w:t xml:space="preserve">Principal reserves the right to withdraw from Contract, in case expenses which may be incurred regarding the Contract are deemed ineligible by the managing body of OP </w:t>
      </w:r>
      <w:proofErr w:type="spellStart"/>
      <w:r w:rsidRPr="004C63A1">
        <w:rPr>
          <w:rFonts w:ascii="Arial" w:hAnsi="Arial" w:cs="Arial"/>
          <w:sz w:val="22"/>
          <w:szCs w:val="22"/>
          <w:lang w:val="en-GB"/>
        </w:rPr>
        <w:t>VaVpI</w:t>
      </w:r>
      <w:proofErr w:type="spellEnd"/>
      <w:r w:rsidRPr="004C63A1">
        <w:rPr>
          <w:rFonts w:ascii="Arial" w:hAnsi="Arial" w:cs="Arial"/>
          <w:sz w:val="22"/>
          <w:szCs w:val="22"/>
          <w:lang w:val="en-GB"/>
        </w:rPr>
        <w:t xml:space="preserve"> or by another control body (e.g. on the basis of non-compliance with the Rules for Selecting Contractors within OP </w:t>
      </w:r>
      <w:proofErr w:type="spellStart"/>
      <w:r w:rsidRPr="004C63A1">
        <w:rPr>
          <w:rFonts w:ascii="Arial" w:hAnsi="Arial" w:cs="Arial"/>
          <w:sz w:val="22"/>
          <w:szCs w:val="22"/>
          <w:lang w:val="en-GB"/>
        </w:rPr>
        <w:t>VaVpI</w:t>
      </w:r>
      <w:proofErr w:type="spellEnd"/>
      <w:r w:rsidRPr="004C63A1">
        <w:rPr>
          <w:rFonts w:ascii="Arial" w:hAnsi="Arial" w:cs="Arial"/>
          <w:sz w:val="22"/>
          <w:szCs w:val="22"/>
          <w:lang w:val="en-GB"/>
        </w:rPr>
        <w:t xml:space="preserve">). In this case, Contractor is not entitled for the compensation to the lost profits. </w:t>
      </w:r>
    </w:p>
    <w:p w:rsidR="00192305" w:rsidRDefault="00192305" w:rsidP="00192305">
      <w:pPr>
        <w:pStyle w:val="Odstavecseseznamem"/>
        <w:tabs>
          <w:tab w:val="left" w:pos="851"/>
          <w:tab w:val="left" w:pos="993"/>
        </w:tabs>
        <w:spacing w:after="240"/>
        <w:ind w:left="284"/>
        <w:jc w:val="both"/>
        <w:rPr>
          <w:rFonts w:ascii="Arial" w:hAnsi="Arial" w:cs="Arial"/>
          <w:sz w:val="22"/>
          <w:szCs w:val="22"/>
          <w:lang w:val="en-GB"/>
        </w:rPr>
      </w:pPr>
    </w:p>
    <w:p w:rsidR="00984FAC" w:rsidRDefault="00192305" w:rsidP="00984FAC">
      <w:pPr>
        <w:pStyle w:val="Odstavecseseznamem"/>
        <w:numPr>
          <w:ilvl w:val="3"/>
          <w:numId w:val="22"/>
        </w:numPr>
        <w:tabs>
          <w:tab w:val="left" w:pos="851"/>
          <w:tab w:val="left" w:pos="993"/>
        </w:tabs>
        <w:spacing w:after="240"/>
        <w:ind w:left="284" w:hanging="283"/>
        <w:jc w:val="both"/>
        <w:rPr>
          <w:rFonts w:ascii="Arial" w:hAnsi="Arial" w:cs="Arial"/>
          <w:sz w:val="22"/>
          <w:szCs w:val="22"/>
          <w:lang w:val="en-GB"/>
        </w:rPr>
      </w:pPr>
      <w:r w:rsidRPr="00192305">
        <w:rPr>
          <w:rFonts w:ascii="Arial" w:hAnsi="Arial" w:cs="Arial"/>
          <w:sz w:val="22"/>
          <w:szCs w:val="22"/>
          <w:lang w:val="en-GB"/>
        </w:rPr>
        <w:t>Principal</w:t>
      </w:r>
      <w:r>
        <w:rPr>
          <w:rFonts w:ascii="Arial" w:hAnsi="Arial" w:cs="Arial"/>
          <w:sz w:val="22"/>
          <w:szCs w:val="22"/>
          <w:lang w:val="en-GB"/>
        </w:rPr>
        <w:t xml:space="preserve"> reserves the right to partial withdraw from this Contract, regarding to the end of the OP </w:t>
      </w:r>
      <w:proofErr w:type="spellStart"/>
      <w:r>
        <w:rPr>
          <w:rFonts w:ascii="Arial" w:hAnsi="Arial" w:cs="Arial"/>
          <w:sz w:val="22"/>
          <w:szCs w:val="22"/>
          <w:lang w:val="en-GB"/>
        </w:rPr>
        <w:t>VaVpI</w:t>
      </w:r>
      <w:proofErr w:type="spellEnd"/>
      <w:r>
        <w:rPr>
          <w:rFonts w:ascii="Arial" w:hAnsi="Arial" w:cs="Arial"/>
          <w:sz w:val="22"/>
          <w:szCs w:val="22"/>
          <w:lang w:val="en-GB"/>
        </w:rPr>
        <w:t xml:space="preserve"> at the end of the year 2014. The partial withdraw shall be related to the parts of the Work, that will not be delivered by the Contractor till the moment of sending of </w:t>
      </w:r>
      <w:r w:rsidR="00984FAC">
        <w:rPr>
          <w:rFonts w:ascii="Arial" w:hAnsi="Arial" w:cs="Arial"/>
          <w:sz w:val="22"/>
          <w:szCs w:val="22"/>
          <w:lang w:val="en-GB"/>
        </w:rPr>
        <w:t>the partial withdraw announcement to the Contractor by the Principal.</w:t>
      </w:r>
    </w:p>
    <w:p w:rsidR="00970538" w:rsidRPr="004C63A1" w:rsidRDefault="00970538" w:rsidP="00984FAC">
      <w:pPr>
        <w:pStyle w:val="Odstavecseseznamem"/>
        <w:tabs>
          <w:tab w:val="left" w:pos="851"/>
          <w:tab w:val="left" w:pos="993"/>
        </w:tabs>
        <w:spacing w:after="240"/>
        <w:ind w:left="284"/>
        <w:jc w:val="both"/>
        <w:rPr>
          <w:rFonts w:ascii="Arial" w:hAnsi="Arial" w:cs="Arial"/>
          <w:sz w:val="22"/>
          <w:szCs w:val="22"/>
          <w:lang w:val="en-GB"/>
        </w:rPr>
      </w:pPr>
      <w:r w:rsidRPr="004C63A1">
        <w:rPr>
          <w:rFonts w:ascii="Arial" w:hAnsi="Arial" w:cs="Arial"/>
          <w:sz w:val="22"/>
          <w:szCs w:val="22"/>
          <w:lang w:val="en-GB"/>
        </w:rPr>
        <w:t xml:space="preserve"> </w:t>
      </w:r>
    </w:p>
    <w:p w:rsidR="00970538" w:rsidRPr="004C63A1" w:rsidRDefault="00970538" w:rsidP="00B465F0">
      <w:pPr>
        <w:tabs>
          <w:tab w:val="left" w:pos="284"/>
          <w:tab w:val="left" w:pos="709"/>
          <w:tab w:val="left" w:pos="851"/>
          <w:tab w:val="left" w:pos="993"/>
          <w:tab w:val="left" w:pos="9072"/>
        </w:tabs>
        <w:ind w:left="426"/>
        <w:jc w:val="center"/>
        <w:rPr>
          <w:rFonts w:ascii="Arial" w:hAnsi="Arial" w:cs="Arial"/>
          <w:b/>
          <w:sz w:val="22"/>
          <w:szCs w:val="22"/>
          <w:lang w:val="en-GB"/>
        </w:rPr>
      </w:pPr>
      <w:r w:rsidRPr="004C63A1">
        <w:rPr>
          <w:rFonts w:ascii="Arial" w:hAnsi="Arial" w:cs="Arial"/>
          <w:b/>
          <w:sz w:val="22"/>
          <w:szCs w:val="22"/>
          <w:lang w:val="en-GB"/>
        </w:rPr>
        <w:t>Section XV.</w:t>
      </w:r>
    </w:p>
    <w:p w:rsidR="00970538" w:rsidRPr="004C63A1" w:rsidRDefault="00970538" w:rsidP="00713606">
      <w:pPr>
        <w:pStyle w:val="Nadpis1"/>
        <w:tabs>
          <w:tab w:val="num" w:pos="432"/>
          <w:tab w:val="left" w:pos="709"/>
          <w:tab w:val="left" w:pos="851"/>
          <w:tab w:val="left" w:pos="993"/>
          <w:tab w:val="left" w:pos="4536"/>
        </w:tabs>
        <w:suppressAutoHyphens/>
        <w:ind w:left="426"/>
        <w:jc w:val="center"/>
        <w:rPr>
          <w:rFonts w:ascii="Arial" w:hAnsi="Arial" w:cs="Arial"/>
          <w:b w:val="0"/>
          <w:i/>
          <w:sz w:val="22"/>
          <w:szCs w:val="22"/>
          <w:lang w:val="en-GB"/>
        </w:rPr>
      </w:pPr>
      <w:r w:rsidRPr="004C63A1">
        <w:rPr>
          <w:rFonts w:ascii="Arial" w:hAnsi="Arial" w:cs="Arial"/>
          <w:b w:val="0"/>
          <w:i/>
          <w:sz w:val="22"/>
          <w:szCs w:val="22"/>
          <w:lang w:val="en-GB"/>
        </w:rPr>
        <w:t xml:space="preserve">Communication, Contacts </w:t>
      </w:r>
    </w:p>
    <w:p w:rsidR="00970538" w:rsidRPr="004C63A1" w:rsidRDefault="00970538" w:rsidP="00713606">
      <w:pPr>
        <w:tabs>
          <w:tab w:val="left" w:pos="709"/>
          <w:tab w:val="left" w:pos="851"/>
          <w:tab w:val="left" w:pos="993"/>
        </w:tabs>
        <w:ind w:left="426"/>
        <w:rPr>
          <w:rFonts w:ascii="Arial" w:hAnsi="Arial" w:cs="Arial"/>
          <w:sz w:val="22"/>
          <w:szCs w:val="22"/>
          <w:lang w:val="en-GB"/>
        </w:rPr>
      </w:pPr>
    </w:p>
    <w:p w:rsidR="00970538" w:rsidRPr="004C63A1" w:rsidRDefault="00970538" w:rsidP="007A2D94">
      <w:pPr>
        <w:pStyle w:val="Zkladntext"/>
        <w:numPr>
          <w:ilvl w:val="0"/>
          <w:numId w:val="9"/>
        </w:numPr>
        <w:tabs>
          <w:tab w:val="clear" w:pos="786"/>
          <w:tab w:val="left" w:pos="851"/>
          <w:tab w:val="left" w:pos="993"/>
        </w:tabs>
        <w:suppressAutoHyphens/>
        <w:ind w:left="284" w:hanging="284"/>
        <w:jc w:val="both"/>
        <w:rPr>
          <w:rFonts w:ascii="Arial" w:hAnsi="Arial" w:cs="Arial"/>
          <w:sz w:val="22"/>
          <w:szCs w:val="22"/>
          <w:lang w:val="en-GB"/>
        </w:rPr>
      </w:pPr>
      <w:r w:rsidRPr="004C63A1">
        <w:rPr>
          <w:rFonts w:ascii="Arial" w:hAnsi="Arial" w:cs="Arial"/>
          <w:sz w:val="22"/>
          <w:szCs w:val="22"/>
          <w:lang w:val="en-GB"/>
        </w:rPr>
        <w:t xml:space="preserve">Unless specified otherwise in this contract in a specific case, all notifications, requests, or other notices by any of the contracting parties on the basis of this contract shall be made in writing and shall be considered duly made once delivered to the other contracting party in person, by courier service, registered post to the address specified at the contract heading for the attention of the below mentioned representative of the contracting party. </w:t>
      </w:r>
      <w:r w:rsidRPr="004C63A1">
        <w:rPr>
          <w:rFonts w:ascii="Arial" w:hAnsi="Arial" w:cs="Arial"/>
          <w:sz w:val="22"/>
          <w:szCs w:val="22"/>
          <w:lang w:val="en-GB"/>
        </w:rPr>
        <w:lastRenderedPageBreak/>
        <w:t xml:space="preserve">Notifications made by electronic mail (e-mail) or an official data box are also considered duly made.  </w:t>
      </w:r>
    </w:p>
    <w:p w:rsidR="00970538" w:rsidRPr="004C63A1" w:rsidRDefault="00970538" w:rsidP="00295C5E">
      <w:pPr>
        <w:pStyle w:val="Zkladntext"/>
        <w:tabs>
          <w:tab w:val="left" w:pos="851"/>
          <w:tab w:val="left" w:pos="993"/>
        </w:tabs>
        <w:ind w:left="284"/>
        <w:rPr>
          <w:rFonts w:ascii="Arial" w:hAnsi="Arial" w:cs="Arial"/>
          <w:color w:val="000000"/>
          <w:sz w:val="22"/>
          <w:szCs w:val="22"/>
          <w:lang w:val="en-GB"/>
        </w:rPr>
      </w:pPr>
      <w:r w:rsidRPr="004C63A1">
        <w:rPr>
          <w:rFonts w:ascii="Arial" w:hAnsi="Arial" w:cs="Arial"/>
          <w:color w:val="000000"/>
          <w:sz w:val="22"/>
          <w:szCs w:val="22"/>
          <w:lang w:val="en-GB"/>
        </w:rPr>
        <w:t>On behalf of Principal</w:t>
      </w:r>
      <w:proofErr w:type="gramStart"/>
      <w:r w:rsidRPr="004C63A1">
        <w:rPr>
          <w:rFonts w:ascii="Arial" w:hAnsi="Arial" w:cs="Arial"/>
          <w:color w:val="000000"/>
          <w:sz w:val="22"/>
          <w:szCs w:val="22"/>
          <w:lang w:val="en-GB"/>
        </w:rPr>
        <w:t>:  ………………..</w:t>
      </w:r>
      <w:proofErr w:type="gramEnd"/>
    </w:p>
    <w:p w:rsidR="00970538" w:rsidRPr="004C63A1" w:rsidRDefault="00970538" w:rsidP="006647EA">
      <w:pPr>
        <w:pStyle w:val="Zkladntext"/>
        <w:tabs>
          <w:tab w:val="left" w:pos="851"/>
          <w:tab w:val="left" w:pos="993"/>
        </w:tabs>
        <w:ind w:left="284" w:hanging="284"/>
        <w:rPr>
          <w:rFonts w:ascii="Arial" w:hAnsi="Arial" w:cs="Arial"/>
          <w:sz w:val="22"/>
          <w:szCs w:val="22"/>
          <w:lang w:val="en-GB"/>
        </w:rPr>
      </w:pPr>
      <w:r w:rsidRPr="004C63A1">
        <w:rPr>
          <w:rFonts w:ascii="Arial" w:hAnsi="Arial" w:cs="Arial"/>
          <w:sz w:val="22"/>
          <w:szCs w:val="22"/>
          <w:lang w:val="en-GB"/>
        </w:rPr>
        <w:tab/>
      </w:r>
      <w:r w:rsidRPr="004C63A1">
        <w:rPr>
          <w:rFonts w:ascii="Arial" w:hAnsi="Arial" w:cs="Arial"/>
          <w:color w:val="000000"/>
          <w:sz w:val="22"/>
          <w:szCs w:val="22"/>
          <w:lang w:val="en-GB"/>
        </w:rPr>
        <w:t>On behalf of Contractor</w:t>
      </w:r>
      <w:proofErr w:type="gramStart"/>
      <w:r w:rsidRPr="004C63A1">
        <w:rPr>
          <w:rFonts w:ascii="Arial" w:hAnsi="Arial" w:cs="Arial"/>
          <w:sz w:val="22"/>
          <w:szCs w:val="22"/>
          <w:lang w:val="en-GB"/>
        </w:rPr>
        <w:t xml:space="preserve">:     </w:t>
      </w:r>
      <w:hyperlink r:id="rId8" w:history="1">
        <w:r w:rsidRPr="00F02498">
          <w:rPr>
            <w:rStyle w:val="Hypertextovodkaz"/>
            <w:rFonts w:ascii="Arial" w:hAnsi="Arial" w:cs="Arial"/>
            <w:sz w:val="22"/>
            <w:szCs w:val="22"/>
            <w:u w:val="none"/>
            <w:lang w:val="en-GB"/>
          </w:rPr>
          <w:t>…………………..</w:t>
        </w:r>
        <w:proofErr w:type="gramEnd"/>
      </w:hyperlink>
    </w:p>
    <w:p w:rsidR="00970538" w:rsidRPr="004C63A1" w:rsidRDefault="00970538" w:rsidP="005529CA">
      <w:pPr>
        <w:pStyle w:val="Zkladntext"/>
        <w:tabs>
          <w:tab w:val="left" w:pos="851"/>
          <w:tab w:val="left" w:pos="993"/>
        </w:tabs>
        <w:spacing w:after="0"/>
        <w:ind w:left="284"/>
        <w:rPr>
          <w:rFonts w:ascii="Arial" w:hAnsi="Arial" w:cs="Arial"/>
          <w:sz w:val="22"/>
          <w:szCs w:val="22"/>
          <w:lang w:val="en-GB"/>
        </w:rPr>
      </w:pPr>
    </w:p>
    <w:p w:rsidR="00970538" w:rsidRPr="004C63A1" w:rsidRDefault="00970538" w:rsidP="007A2D94">
      <w:pPr>
        <w:pStyle w:val="Zkladntextodsazen"/>
        <w:numPr>
          <w:ilvl w:val="0"/>
          <w:numId w:val="9"/>
        </w:numPr>
        <w:tabs>
          <w:tab w:val="clear" w:pos="786"/>
          <w:tab w:val="left" w:pos="360"/>
          <w:tab w:val="left" w:pos="851"/>
          <w:tab w:val="left" w:pos="993"/>
        </w:tabs>
        <w:suppressAutoHyphens/>
        <w:spacing w:after="0"/>
        <w:ind w:left="284" w:hanging="283"/>
        <w:jc w:val="both"/>
        <w:rPr>
          <w:rFonts w:ascii="Arial" w:hAnsi="Arial" w:cs="Arial"/>
          <w:bCs/>
          <w:sz w:val="22"/>
          <w:szCs w:val="22"/>
          <w:lang w:val="en-GB"/>
        </w:rPr>
      </w:pPr>
      <w:r w:rsidRPr="004C63A1">
        <w:rPr>
          <w:rFonts w:ascii="Arial" w:hAnsi="Arial" w:cs="Arial"/>
          <w:sz w:val="22"/>
          <w:szCs w:val="22"/>
          <w:lang w:val="en-GB"/>
        </w:rPr>
        <w:t>Unless specified otherwise in this contract in a specific case, all notifications</w:t>
      </w:r>
      <w:r w:rsidRPr="004C63A1">
        <w:rPr>
          <w:rFonts w:ascii="Arial" w:hAnsi="Arial" w:cs="Arial"/>
          <w:bCs/>
          <w:sz w:val="22"/>
          <w:szCs w:val="22"/>
          <w:lang w:val="en-GB"/>
        </w:rPr>
        <w:t xml:space="preserve"> made on the basis of this contract shall be considered delivered: </w:t>
      </w:r>
    </w:p>
    <w:p w:rsidR="00970538" w:rsidRPr="004C63A1" w:rsidRDefault="00970538" w:rsidP="007A2D94">
      <w:pPr>
        <w:numPr>
          <w:ilvl w:val="1"/>
          <w:numId w:val="8"/>
        </w:numPr>
        <w:tabs>
          <w:tab w:val="clear" w:pos="720"/>
          <w:tab w:val="left" w:pos="993"/>
        </w:tabs>
        <w:suppressAutoHyphens/>
        <w:ind w:left="709" w:hanging="284"/>
        <w:jc w:val="both"/>
        <w:rPr>
          <w:rFonts w:ascii="Arial" w:hAnsi="Arial" w:cs="Arial"/>
          <w:sz w:val="22"/>
          <w:szCs w:val="22"/>
          <w:lang w:val="en-GB"/>
        </w:rPr>
      </w:pPr>
      <w:r w:rsidRPr="004C63A1">
        <w:rPr>
          <w:rFonts w:ascii="Arial" w:hAnsi="Arial" w:cs="Arial"/>
          <w:sz w:val="22"/>
          <w:szCs w:val="22"/>
          <w:lang w:val="en-GB"/>
        </w:rPr>
        <w:t xml:space="preserve">on the day of their physical reception of the addressee in case of delivery in person or courier service; or </w:t>
      </w:r>
    </w:p>
    <w:p w:rsidR="00970538" w:rsidRPr="004C63A1" w:rsidRDefault="00970538" w:rsidP="007A2D94">
      <w:pPr>
        <w:numPr>
          <w:ilvl w:val="1"/>
          <w:numId w:val="8"/>
        </w:numPr>
        <w:tabs>
          <w:tab w:val="clear" w:pos="720"/>
          <w:tab w:val="left" w:pos="993"/>
        </w:tabs>
        <w:suppressAutoHyphens/>
        <w:ind w:left="709" w:hanging="284"/>
        <w:jc w:val="both"/>
        <w:rPr>
          <w:rFonts w:ascii="Arial" w:hAnsi="Arial" w:cs="Arial"/>
          <w:sz w:val="22"/>
          <w:szCs w:val="22"/>
          <w:lang w:val="en-GB"/>
        </w:rPr>
      </w:pPr>
      <w:r w:rsidRPr="004C63A1">
        <w:rPr>
          <w:rFonts w:ascii="Arial" w:hAnsi="Arial" w:cs="Arial"/>
          <w:sz w:val="22"/>
          <w:szCs w:val="22"/>
          <w:lang w:val="en-GB"/>
        </w:rPr>
        <w:t xml:space="preserve">on the day stated on acknowledgment of receipt in case of delivery by post for personal attention; for the purpose of this contract, the day of delivery of any document by a different method is considered the third day after demonstrable sending of such document; or   </w:t>
      </w:r>
    </w:p>
    <w:p w:rsidR="00970538" w:rsidRPr="004C63A1" w:rsidRDefault="00970538" w:rsidP="007A2D94">
      <w:pPr>
        <w:numPr>
          <w:ilvl w:val="1"/>
          <w:numId w:val="8"/>
        </w:numPr>
        <w:tabs>
          <w:tab w:val="clear" w:pos="720"/>
          <w:tab w:val="left" w:pos="993"/>
        </w:tabs>
        <w:suppressAutoHyphens/>
        <w:ind w:left="709" w:hanging="284"/>
        <w:jc w:val="both"/>
        <w:rPr>
          <w:rFonts w:ascii="Arial" w:hAnsi="Arial" w:cs="Arial"/>
          <w:sz w:val="22"/>
          <w:szCs w:val="22"/>
          <w:lang w:val="en-GB"/>
        </w:rPr>
      </w:pPr>
      <w:r w:rsidRPr="004C63A1">
        <w:rPr>
          <w:rFonts w:ascii="Arial" w:hAnsi="Arial" w:cs="Arial"/>
          <w:sz w:val="22"/>
          <w:szCs w:val="22"/>
          <w:lang w:val="en-GB"/>
        </w:rPr>
        <w:t xml:space="preserve">on the day stated on the confirmation on read email by addressee or confirmation on email delivery in case of electronic mail (e-mail) </w:t>
      </w:r>
    </w:p>
    <w:p w:rsidR="00970538" w:rsidRPr="004C63A1" w:rsidRDefault="00970538" w:rsidP="007A2D94">
      <w:pPr>
        <w:numPr>
          <w:ilvl w:val="1"/>
          <w:numId w:val="8"/>
        </w:numPr>
        <w:tabs>
          <w:tab w:val="clear" w:pos="720"/>
          <w:tab w:val="left" w:pos="993"/>
        </w:tabs>
        <w:suppressAutoHyphens/>
        <w:ind w:left="709" w:hanging="284"/>
        <w:jc w:val="both"/>
        <w:rPr>
          <w:rFonts w:ascii="Arial" w:hAnsi="Arial" w:cs="Arial"/>
          <w:sz w:val="22"/>
          <w:szCs w:val="22"/>
          <w:lang w:val="en-GB"/>
        </w:rPr>
      </w:pPr>
      <w:proofErr w:type="gramStart"/>
      <w:r w:rsidRPr="004C63A1">
        <w:rPr>
          <w:rFonts w:ascii="Arial" w:hAnsi="Arial" w:cs="Arial"/>
          <w:sz w:val="22"/>
          <w:szCs w:val="22"/>
          <w:lang w:val="en-GB"/>
        </w:rPr>
        <w:t>on</w:t>
      </w:r>
      <w:proofErr w:type="gramEnd"/>
      <w:r w:rsidRPr="004C63A1">
        <w:rPr>
          <w:rFonts w:ascii="Arial" w:hAnsi="Arial" w:cs="Arial"/>
          <w:sz w:val="22"/>
          <w:szCs w:val="22"/>
          <w:lang w:val="en-GB"/>
        </w:rPr>
        <w:t xml:space="preserve"> the day of delivery through data box.</w:t>
      </w:r>
    </w:p>
    <w:p w:rsidR="00970538" w:rsidRPr="004C63A1" w:rsidRDefault="00970538" w:rsidP="005529CA">
      <w:pPr>
        <w:pStyle w:val="Zkladntextodsazen"/>
        <w:tabs>
          <w:tab w:val="left" w:pos="851"/>
          <w:tab w:val="left" w:pos="993"/>
        </w:tabs>
        <w:spacing w:after="0"/>
        <w:ind w:left="284"/>
        <w:jc w:val="both"/>
        <w:rPr>
          <w:rFonts w:ascii="Arial" w:hAnsi="Arial" w:cs="Arial"/>
          <w:bCs/>
          <w:sz w:val="22"/>
          <w:szCs w:val="22"/>
          <w:lang w:val="en-GB"/>
        </w:rPr>
      </w:pPr>
    </w:p>
    <w:p w:rsidR="00970538" w:rsidRPr="004C63A1" w:rsidRDefault="00970538" w:rsidP="007A2D94">
      <w:pPr>
        <w:pStyle w:val="Zkladntextodsazen"/>
        <w:numPr>
          <w:ilvl w:val="0"/>
          <w:numId w:val="9"/>
        </w:numPr>
        <w:tabs>
          <w:tab w:val="clear" w:pos="786"/>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 xml:space="preserve">Persons for communication are neither authorized to negotiate changes of the content of this contract, nor represent contractual parties in any contractual matters, unless their authorization is directly implied by their position, function, or their special authorization.  </w:t>
      </w:r>
    </w:p>
    <w:p w:rsidR="00970538" w:rsidRPr="004C63A1" w:rsidRDefault="00970538" w:rsidP="005529CA">
      <w:pPr>
        <w:pStyle w:val="Zkladntextodsazen"/>
        <w:tabs>
          <w:tab w:val="left" w:pos="1970"/>
        </w:tabs>
        <w:spacing w:after="0"/>
        <w:ind w:left="284" w:hanging="283"/>
        <w:jc w:val="both"/>
        <w:rPr>
          <w:rFonts w:ascii="Arial" w:hAnsi="Arial" w:cs="Arial"/>
          <w:sz w:val="22"/>
          <w:szCs w:val="22"/>
          <w:lang w:val="en-GB"/>
        </w:rPr>
      </w:pPr>
      <w:r w:rsidRPr="004C63A1">
        <w:rPr>
          <w:rFonts w:ascii="Arial" w:hAnsi="Arial" w:cs="Arial"/>
          <w:sz w:val="22"/>
          <w:szCs w:val="22"/>
          <w:lang w:val="en-GB"/>
        </w:rPr>
        <w:tab/>
      </w:r>
      <w:r w:rsidRPr="004C63A1">
        <w:rPr>
          <w:rFonts w:ascii="Arial" w:hAnsi="Arial" w:cs="Arial"/>
          <w:sz w:val="22"/>
          <w:szCs w:val="22"/>
          <w:lang w:val="en-GB"/>
        </w:rPr>
        <w:tab/>
      </w:r>
    </w:p>
    <w:p w:rsidR="00970538" w:rsidRPr="004C63A1" w:rsidRDefault="00970538" w:rsidP="007A2D94">
      <w:pPr>
        <w:pStyle w:val="Zkladntextodsazen"/>
        <w:numPr>
          <w:ilvl w:val="0"/>
          <w:numId w:val="9"/>
        </w:numPr>
        <w:tabs>
          <w:tab w:val="clear" w:pos="786"/>
          <w:tab w:val="left" w:pos="851"/>
          <w:tab w:val="left" w:pos="993"/>
        </w:tabs>
        <w:suppressAutoHyphens/>
        <w:spacing w:after="0"/>
        <w:ind w:left="284" w:hanging="283"/>
        <w:jc w:val="both"/>
        <w:rPr>
          <w:rFonts w:ascii="Arial" w:hAnsi="Arial" w:cs="Arial"/>
          <w:sz w:val="22"/>
          <w:szCs w:val="22"/>
          <w:lang w:val="en-GB"/>
        </w:rPr>
      </w:pPr>
      <w:r w:rsidRPr="004C63A1">
        <w:rPr>
          <w:rFonts w:ascii="Arial" w:hAnsi="Arial" w:cs="Arial"/>
          <w:sz w:val="22"/>
          <w:szCs w:val="22"/>
          <w:lang w:val="en-GB"/>
        </w:rPr>
        <w:t xml:space="preserve">Contracting parties have the right to change persons for communication as well as the address for notifications or other data specified in Article 1 of this Section; however, they are obliged, without undue delay, to inform in writing the other contracting party.  </w:t>
      </w:r>
    </w:p>
    <w:p w:rsidR="00970538" w:rsidRPr="004C63A1" w:rsidRDefault="00970538" w:rsidP="00713606">
      <w:pPr>
        <w:tabs>
          <w:tab w:val="left" w:pos="709"/>
          <w:tab w:val="left" w:pos="851"/>
          <w:tab w:val="left" w:pos="993"/>
        </w:tabs>
        <w:ind w:left="426"/>
        <w:jc w:val="center"/>
        <w:rPr>
          <w:rFonts w:ascii="Arial" w:hAnsi="Arial" w:cs="Arial"/>
          <w:b/>
          <w:sz w:val="22"/>
          <w:szCs w:val="22"/>
          <w:lang w:val="en-GB"/>
        </w:rPr>
      </w:pPr>
    </w:p>
    <w:p w:rsidR="00970538" w:rsidRPr="004C63A1" w:rsidRDefault="00970538" w:rsidP="00713606">
      <w:pPr>
        <w:tabs>
          <w:tab w:val="left" w:pos="709"/>
          <w:tab w:val="left" w:pos="851"/>
          <w:tab w:val="left" w:pos="993"/>
        </w:tabs>
        <w:ind w:left="426"/>
        <w:jc w:val="center"/>
        <w:rPr>
          <w:rFonts w:ascii="Arial" w:hAnsi="Arial" w:cs="Arial"/>
          <w:b/>
          <w:sz w:val="22"/>
          <w:szCs w:val="22"/>
          <w:lang w:val="en-GB"/>
        </w:rPr>
      </w:pPr>
    </w:p>
    <w:p w:rsidR="00970538" w:rsidRPr="004C63A1" w:rsidRDefault="00970538" w:rsidP="00713606">
      <w:pPr>
        <w:tabs>
          <w:tab w:val="left" w:pos="709"/>
          <w:tab w:val="left" w:pos="851"/>
          <w:tab w:val="left" w:pos="993"/>
        </w:tabs>
        <w:ind w:left="426"/>
        <w:jc w:val="center"/>
        <w:rPr>
          <w:rFonts w:ascii="Arial" w:hAnsi="Arial" w:cs="Arial"/>
          <w:b/>
          <w:sz w:val="22"/>
          <w:szCs w:val="22"/>
          <w:lang w:val="en-GB"/>
        </w:rPr>
      </w:pPr>
      <w:r w:rsidRPr="004C63A1">
        <w:rPr>
          <w:rFonts w:ascii="Arial" w:hAnsi="Arial" w:cs="Arial"/>
          <w:b/>
          <w:sz w:val="22"/>
          <w:szCs w:val="22"/>
          <w:lang w:val="en-GB"/>
        </w:rPr>
        <w:t>Section XVI.</w:t>
      </w:r>
    </w:p>
    <w:p w:rsidR="00970538" w:rsidRPr="004C63A1" w:rsidRDefault="00970538" w:rsidP="00713606">
      <w:pPr>
        <w:tabs>
          <w:tab w:val="left" w:pos="709"/>
          <w:tab w:val="left" w:pos="851"/>
          <w:tab w:val="left" w:pos="993"/>
        </w:tabs>
        <w:ind w:left="426"/>
        <w:jc w:val="center"/>
        <w:rPr>
          <w:rFonts w:ascii="Arial" w:hAnsi="Arial" w:cs="Arial"/>
          <w:i/>
          <w:sz w:val="22"/>
          <w:szCs w:val="22"/>
          <w:lang w:val="en-GB"/>
        </w:rPr>
      </w:pPr>
      <w:r w:rsidRPr="004C63A1">
        <w:rPr>
          <w:rFonts w:ascii="Arial" w:hAnsi="Arial" w:cs="Arial"/>
          <w:i/>
          <w:sz w:val="22"/>
          <w:szCs w:val="22"/>
          <w:lang w:val="en-GB"/>
        </w:rPr>
        <w:t>Other Provisions</w:t>
      </w:r>
    </w:p>
    <w:p w:rsidR="00970538" w:rsidRPr="004C63A1" w:rsidRDefault="00970538" w:rsidP="00713606">
      <w:pPr>
        <w:tabs>
          <w:tab w:val="left" w:pos="284"/>
          <w:tab w:val="left" w:pos="709"/>
          <w:tab w:val="left" w:pos="851"/>
          <w:tab w:val="left" w:pos="993"/>
        </w:tabs>
        <w:ind w:left="426"/>
        <w:jc w:val="both"/>
        <w:rPr>
          <w:rFonts w:ascii="Arial" w:hAnsi="Arial" w:cs="Arial"/>
          <w:sz w:val="22"/>
          <w:szCs w:val="22"/>
          <w:lang w:val="en-GB"/>
        </w:rPr>
      </w:pPr>
    </w:p>
    <w:p w:rsidR="00970538" w:rsidRPr="004C63A1" w:rsidRDefault="00970538" w:rsidP="005529CA">
      <w:pPr>
        <w:pStyle w:val="BodyText26"/>
        <w:tabs>
          <w:tab w:val="clear" w:pos="284"/>
          <w:tab w:val="left" w:pos="851"/>
          <w:tab w:val="left" w:pos="993"/>
        </w:tabs>
        <w:ind w:hanging="283"/>
        <w:rPr>
          <w:rFonts w:cs="Arial"/>
          <w:szCs w:val="22"/>
          <w:lang w:val="en-GB"/>
        </w:rPr>
      </w:pPr>
      <w:r w:rsidRPr="004C63A1">
        <w:rPr>
          <w:rFonts w:cs="Arial"/>
          <w:szCs w:val="22"/>
          <w:lang w:val="en-GB"/>
        </w:rPr>
        <w:t xml:space="preserve">1. At the performance of the Work, Principal is obliged to provide Contractor with necessary </w:t>
      </w:r>
      <w:proofErr w:type="gramStart"/>
      <w:r w:rsidRPr="004C63A1">
        <w:rPr>
          <w:rFonts w:cs="Arial"/>
          <w:szCs w:val="22"/>
          <w:lang w:val="en-GB"/>
        </w:rPr>
        <w:t>cooperation,</w:t>
      </w:r>
      <w:proofErr w:type="gramEnd"/>
      <w:r w:rsidRPr="004C63A1">
        <w:rPr>
          <w:rFonts w:cs="Arial"/>
          <w:szCs w:val="22"/>
          <w:lang w:val="en-GB"/>
        </w:rPr>
        <w:t xml:space="preserve"> in particular, Principal may not make any legal ad physical obstacles in performance and completing of the Work. </w:t>
      </w:r>
    </w:p>
    <w:p w:rsidR="00970538" w:rsidRPr="004C63A1" w:rsidRDefault="00970538" w:rsidP="005529CA">
      <w:pPr>
        <w:tabs>
          <w:tab w:val="left" w:pos="851"/>
          <w:tab w:val="left" w:pos="993"/>
        </w:tabs>
        <w:ind w:left="284" w:hanging="283"/>
        <w:jc w:val="both"/>
        <w:rPr>
          <w:rFonts w:ascii="Arial" w:hAnsi="Arial" w:cs="Arial"/>
          <w:sz w:val="22"/>
          <w:szCs w:val="22"/>
          <w:lang w:val="en-GB"/>
        </w:rPr>
      </w:pPr>
    </w:p>
    <w:p w:rsidR="00970538" w:rsidRPr="004C63A1" w:rsidRDefault="00970538" w:rsidP="007A2D94">
      <w:pPr>
        <w:pStyle w:val="Odstavecseseznamem"/>
        <w:numPr>
          <w:ilvl w:val="0"/>
          <w:numId w:val="8"/>
        </w:numPr>
        <w:tabs>
          <w:tab w:val="left" w:pos="851"/>
          <w:tab w:val="left" w:pos="993"/>
        </w:tabs>
        <w:ind w:left="284" w:hanging="283"/>
        <w:jc w:val="both"/>
        <w:rPr>
          <w:rFonts w:ascii="Arial" w:hAnsi="Arial" w:cs="Arial"/>
          <w:sz w:val="22"/>
          <w:szCs w:val="22"/>
          <w:lang w:val="en-GB"/>
        </w:rPr>
      </w:pPr>
      <w:r w:rsidRPr="004C63A1">
        <w:rPr>
          <w:rFonts w:ascii="Arial" w:hAnsi="Arial" w:cs="Arial"/>
          <w:sz w:val="22"/>
          <w:szCs w:val="22"/>
          <w:lang w:val="en-GB"/>
        </w:rPr>
        <w:t xml:space="preserve">Contractor is obliged to participate in site meetings </w:t>
      </w:r>
      <w:r w:rsidR="004230AE">
        <w:rPr>
          <w:rFonts w:ascii="Arial" w:hAnsi="Arial" w:cs="Arial"/>
          <w:sz w:val="22"/>
          <w:szCs w:val="22"/>
          <w:lang w:val="en-GB"/>
        </w:rPr>
        <w:t xml:space="preserve">suggested by Principal </w:t>
      </w:r>
      <w:r w:rsidRPr="004C63A1">
        <w:rPr>
          <w:rFonts w:ascii="Arial" w:hAnsi="Arial" w:cs="Arial"/>
          <w:sz w:val="22"/>
          <w:szCs w:val="22"/>
          <w:lang w:val="en-GB"/>
        </w:rPr>
        <w:t>during the performance of its work.</w:t>
      </w:r>
    </w:p>
    <w:p w:rsidR="00970538" w:rsidRPr="004C63A1" w:rsidRDefault="00970538" w:rsidP="005529CA">
      <w:pPr>
        <w:pStyle w:val="Odstavecseseznamem"/>
        <w:tabs>
          <w:tab w:val="left" w:pos="851"/>
          <w:tab w:val="left" w:pos="993"/>
        </w:tabs>
        <w:ind w:left="284" w:hanging="283"/>
        <w:jc w:val="both"/>
        <w:rPr>
          <w:rFonts w:ascii="Arial" w:hAnsi="Arial" w:cs="Arial"/>
          <w:sz w:val="22"/>
          <w:szCs w:val="22"/>
          <w:lang w:val="en-GB"/>
        </w:rPr>
      </w:pPr>
    </w:p>
    <w:p w:rsidR="00970538" w:rsidRPr="004C63A1" w:rsidRDefault="00970538" w:rsidP="007A2D94">
      <w:pPr>
        <w:pStyle w:val="Odstavecseseznamem"/>
        <w:numPr>
          <w:ilvl w:val="0"/>
          <w:numId w:val="8"/>
        </w:numPr>
        <w:tabs>
          <w:tab w:val="clear" w:pos="360"/>
          <w:tab w:val="left" w:pos="851"/>
          <w:tab w:val="left" w:pos="993"/>
        </w:tabs>
        <w:ind w:left="284" w:hanging="283"/>
        <w:jc w:val="both"/>
        <w:rPr>
          <w:rFonts w:ascii="Arial" w:hAnsi="Arial" w:cs="Arial"/>
          <w:sz w:val="22"/>
          <w:szCs w:val="22"/>
          <w:lang w:val="en-GB"/>
        </w:rPr>
      </w:pPr>
      <w:r w:rsidRPr="004C63A1">
        <w:rPr>
          <w:rFonts w:ascii="Arial" w:hAnsi="Arial" w:cs="Arial"/>
          <w:sz w:val="22"/>
          <w:szCs w:val="22"/>
          <w:lang w:val="en-GB"/>
        </w:rPr>
        <w:t>Contractor is liable for the risk of damage on the Work until the complete handover of the Work. Contractor is liable for all potential damage which is caused by Contractor</w:t>
      </w:r>
      <w:r w:rsidRPr="004C63A1">
        <w:rPr>
          <w:rFonts w:ascii="Calibri" w:hAnsi="Calibri" w:cs="Arial"/>
          <w:sz w:val="22"/>
          <w:szCs w:val="22"/>
          <w:lang w:val="en-GB"/>
        </w:rPr>
        <w:t>'</w:t>
      </w:r>
      <w:r w:rsidRPr="004C63A1">
        <w:rPr>
          <w:rFonts w:ascii="Arial" w:hAnsi="Arial" w:cs="Arial"/>
          <w:sz w:val="22"/>
          <w:szCs w:val="22"/>
          <w:lang w:val="en-GB"/>
        </w:rPr>
        <w:t>s or its suppliers</w:t>
      </w:r>
      <w:r w:rsidRPr="004C63A1">
        <w:rPr>
          <w:rFonts w:ascii="Calibri" w:hAnsi="Calibri" w:cs="Arial"/>
          <w:sz w:val="22"/>
          <w:szCs w:val="22"/>
          <w:lang w:val="en-GB"/>
        </w:rPr>
        <w:t>'</w:t>
      </w:r>
      <w:r w:rsidRPr="004C63A1">
        <w:rPr>
          <w:rFonts w:ascii="Arial" w:hAnsi="Arial" w:cs="Arial"/>
          <w:sz w:val="22"/>
          <w:szCs w:val="22"/>
          <w:lang w:val="en-GB"/>
        </w:rPr>
        <w:t xml:space="preserve"> activities along the whole time of the performance of the Work until the final acceptance of the Work by Principal. Contractor is liable for damage incurred to Principal or third parties in relation to the Work performance.  </w:t>
      </w:r>
    </w:p>
    <w:p w:rsidR="00970538" w:rsidRPr="004C63A1" w:rsidRDefault="00970538" w:rsidP="004708C0">
      <w:pPr>
        <w:pStyle w:val="Odstavecseseznamem"/>
        <w:tabs>
          <w:tab w:val="num" w:pos="709"/>
          <w:tab w:val="left" w:pos="851"/>
          <w:tab w:val="left" w:pos="993"/>
        </w:tabs>
        <w:ind w:left="709" w:hanging="283"/>
        <w:jc w:val="both"/>
        <w:rPr>
          <w:rFonts w:ascii="Arial" w:hAnsi="Arial" w:cs="Arial"/>
          <w:sz w:val="22"/>
          <w:szCs w:val="22"/>
          <w:lang w:val="en-GB"/>
        </w:rPr>
      </w:pPr>
    </w:p>
    <w:p w:rsidR="00970538" w:rsidRPr="004C63A1" w:rsidRDefault="00970538" w:rsidP="00713606">
      <w:pPr>
        <w:tabs>
          <w:tab w:val="left" w:pos="709"/>
          <w:tab w:val="left" w:pos="851"/>
          <w:tab w:val="left" w:pos="993"/>
        </w:tabs>
        <w:ind w:left="426"/>
        <w:jc w:val="both"/>
        <w:rPr>
          <w:rFonts w:ascii="Arial" w:hAnsi="Arial" w:cs="Arial"/>
          <w:sz w:val="22"/>
          <w:szCs w:val="22"/>
          <w:lang w:val="en-GB"/>
        </w:rPr>
      </w:pPr>
    </w:p>
    <w:p w:rsidR="00970538" w:rsidRPr="004C63A1" w:rsidRDefault="00970538" w:rsidP="00713606">
      <w:pPr>
        <w:tabs>
          <w:tab w:val="left" w:pos="709"/>
          <w:tab w:val="left" w:pos="851"/>
          <w:tab w:val="left" w:pos="993"/>
        </w:tabs>
        <w:ind w:left="426"/>
        <w:jc w:val="center"/>
        <w:rPr>
          <w:rFonts w:ascii="Arial" w:hAnsi="Arial" w:cs="Arial"/>
          <w:b/>
          <w:sz w:val="22"/>
          <w:szCs w:val="22"/>
          <w:lang w:val="en-GB"/>
        </w:rPr>
      </w:pPr>
      <w:r w:rsidRPr="004C63A1">
        <w:rPr>
          <w:rFonts w:ascii="Arial" w:hAnsi="Arial" w:cs="Arial"/>
          <w:b/>
          <w:sz w:val="22"/>
          <w:szCs w:val="22"/>
          <w:lang w:val="en-GB"/>
        </w:rPr>
        <w:t>Section XVII.</w:t>
      </w:r>
    </w:p>
    <w:p w:rsidR="00970538" w:rsidRPr="004C63A1" w:rsidRDefault="00970538" w:rsidP="004708C0">
      <w:pPr>
        <w:pStyle w:val="Nadpis8"/>
        <w:keepLines w:val="0"/>
        <w:numPr>
          <w:ilvl w:val="7"/>
          <w:numId w:val="0"/>
        </w:numPr>
        <w:tabs>
          <w:tab w:val="left" w:pos="709"/>
          <w:tab w:val="left" w:pos="851"/>
          <w:tab w:val="left" w:pos="993"/>
          <w:tab w:val="num" w:pos="1440"/>
        </w:tabs>
        <w:suppressAutoHyphens/>
        <w:spacing w:before="0"/>
        <w:ind w:right="71"/>
        <w:jc w:val="center"/>
        <w:rPr>
          <w:rFonts w:ascii="Arial" w:hAnsi="Arial" w:cs="Arial"/>
          <w:i/>
          <w:sz w:val="22"/>
          <w:szCs w:val="22"/>
          <w:lang w:val="en-GB"/>
        </w:rPr>
      </w:pPr>
      <w:r w:rsidRPr="004C63A1">
        <w:rPr>
          <w:rFonts w:ascii="Arial" w:hAnsi="Arial" w:cs="Arial"/>
          <w:i/>
          <w:sz w:val="22"/>
          <w:szCs w:val="22"/>
          <w:lang w:val="en-GB"/>
        </w:rPr>
        <w:t xml:space="preserve">         Changes, Additional Work</w:t>
      </w:r>
    </w:p>
    <w:p w:rsidR="00970538" w:rsidRPr="004C63A1" w:rsidRDefault="00970538" w:rsidP="00713606">
      <w:pPr>
        <w:tabs>
          <w:tab w:val="left" w:pos="709"/>
          <w:tab w:val="left" w:pos="851"/>
          <w:tab w:val="left" w:pos="993"/>
        </w:tabs>
        <w:ind w:left="426"/>
        <w:rPr>
          <w:rFonts w:ascii="Arial" w:hAnsi="Arial" w:cs="Arial"/>
          <w:sz w:val="22"/>
          <w:szCs w:val="22"/>
          <w:lang w:val="en-GB"/>
        </w:rPr>
      </w:pPr>
    </w:p>
    <w:p w:rsidR="00970538" w:rsidRPr="004C63A1" w:rsidRDefault="00970538" w:rsidP="007A2D94">
      <w:pPr>
        <w:pStyle w:val="BodyText26"/>
        <w:numPr>
          <w:ilvl w:val="0"/>
          <w:numId w:val="20"/>
        </w:numPr>
        <w:tabs>
          <w:tab w:val="clear" w:pos="284"/>
          <w:tab w:val="clear" w:pos="720"/>
          <w:tab w:val="left" w:pos="851"/>
          <w:tab w:val="left" w:pos="993"/>
        </w:tabs>
        <w:ind w:left="284" w:hanging="283"/>
        <w:rPr>
          <w:rFonts w:cs="Arial"/>
          <w:szCs w:val="22"/>
          <w:lang w:val="en-GB"/>
        </w:rPr>
      </w:pPr>
      <w:r w:rsidRPr="004C63A1">
        <w:rPr>
          <w:rFonts w:cs="Arial"/>
          <w:szCs w:val="22"/>
          <w:lang w:val="en-GB"/>
        </w:rPr>
        <w:t xml:space="preserve">During the performance of the Work, Principal may require changes in the Work or its parts in written notification to Contractor. Unless contracting parties agree on a different </w:t>
      </w:r>
      <w:r w:rsidRPr="004C63A1">
        <w:rPr>
          <w:rFonts w:cs="Arial"/>
          <w:szCs w:val="22"/>
          <w:lang w:val="en-GB"/>
        </w:rPr>
        <w:lastRenderedPageBreak/>
        <w:t>deadline, Contractor, within 10 (ten) days after receiving Principal</w:t>
      </w:r>
      <w:r w:rsidRPr="004C63A1">
        <w:rPr>
          <w:rFonts w:ascii="Calibri" w:hAnsi="Calibri" w:cs="Arial"/>
          <w:szCs w:val="22"/>
          <w:lang w:val="en-GB"/>
        </w:rPr>
        <w:t>'</w:t>
      </w:r>
      <w:r w:rsidRPr="004C63A1">
        <w:rPr>
          <w:rFonts w:cs="Arial"/>
          <w:szCs w:val="22"/>
          <w:lang w:val="en-GB"/>
        </w:rPr>
        <w:t xml:space="preserve">s request for change, proposes and submits a document with changes in the Work to Principal. The document shall contain designed changes by Contractor, and, if necessary, proposed change in the </w:t>
      </w:r>
      <w:r w:rsidR="00C73A3A">
        <w:rPr>
          <w:rFonts w:cs="Arial"/>
          <w:szCs w:val="22"/>
          <w:lang w:val="en-GB"/>
        </w:rPr>
        <w:t xml:space="preserve">part of the Work and the </w:t>
      </w:r>
      <w:r w:rsidRPr="004C63A1">
        <w:rPr>
          <w:rFonts w:cs="Arial"/>
          <w:szCs w:val="22"/>
          <w:lang w:val="en-GB"/>
        </w:rPr>
        <w:t xml:space="preserve">total price for Work (with detailed specification) and proposed change in the deadline for the performance.  </w:t>
      </w:r>
    </w:p>
    <w:p w:rsidR="00970538" w:rsidRPr="004C63A1" w:rsidRDefault="00970538" w:rsidP="005529CA">
      <w:pPr>
        <w:pStyle w:val="BodyText26"/>
        <w:tabs>
          <w:tab w:val="clear" w:pos="284"/>
          <w:tab w:val="left" w:pos="851"/>
          <w:tab w:val="left" w:pos="993"/>
        </w:tabs>
        <w:ind w:hanging="283"/>
        <w:rPr>
          <w:rFonts w:cs="Arial"/>
          <w:szCs w:val="22"/>
          <w:lang w:val="en-GB"/>
        </w:rPr>
      </w:pPr>
    </w:p>
    <w:p w:rsidR="00970538" w:rsidRPr="004C63A1" w:rsidRDefault="00970538" w:rsidP="007A2D94">
      <w:pPr>
        <w:pStyle w:val="BodyText26"/>
        <w:numPr>
          <w:ilvl w:val="0"/>
          <w:numId w:val="20"/>
        </w:numPr>
        <w:tabs>
          <w:tab w:val="clear" w:pos="284"/>
          <w:tab w:val="clear" w:pos="720"/>
          <w:tab w:val="left" w:pos="851"/>
          <w:tab w:val="left" w:pos="993"/>
        </w:tabs>
        <w:ind w:left="284" w:hanging="283"/>
        <w:rPr>
          <w:rFonts w:cs="Arial"/>
          <w:szCs w:val="22"/>
          <w:lang w:val="en-GB"/>
        </w:rPr>
      </w:pPr>
      <w:r w:rsidRPr="004C63A1">
        <w:rPr>
          <w:rFonts w:cs="Arial"/>
          <w:szCs w:val="22"/>
          <w:lang w:val="en-GB"/>
        </w:rPr>
        <w:t xml:space="preserve">The approval of the document of changes in Work and declaration of consent with the application of changes by Principal shall be made as follows:  </w:t>
      </w:r>
    </w:p>
    <w:p w:rsidR="00970538" w:rsidRPr="004C63A1" w:rsidRDefault="00970538" w:rsidP="00DF4EF3">
      <w:pPr>
        <w:pStyle w:val="BodyText26"/>
        <w:tabs>
          <w:tab w:val="clear" w:pos="284"/>
          <w:tab w:val="left" w:pos="851"/>
          <w:tab w:val="left" w:pos="993"/>
        </w:tabs>
        <w:ind w:firstLine="0"/>
        <w:rPr>
          <w:rFonts w:cs="Arial"/>
          <w:szCs w:val="22"/>
          <w:lang w:val="en-GB"/>
        </w:rPr>
      </w:pPr>
      <w:r w:rsidRPr="004C63A1">
        <w:rPr>
          <w:rFonts w:cs="Arial"/>
          <w:szCs w:val="22"/>
          <w:lang w:val="en-GB"/>
        </w:rPr>
        <w:t xml:space="preserve">In case, after the conclusion of this contract and due to new circumstances, Principal shall require work out of the scope of the subject matter of the Work in accordance with this contract, such requirement for performance of these works shall be made in writing and specifically marked. The scope, price and date for the performance of these works shall be agreed by both contracting parties prior their realization in a written amendment of this contract. The works out of the scope of the subject matter of the Work of this contract whose performance shall have an effect on the price for Work or performance deadlines can be performed after the conclusion of written amendment, unless Principal and Contractor agree otherwise in writing. Contractor shall change the Work in the scope and under conditions agreed by both contracting parties.       </w:t>
      </w:r>
    </w:p>
    <w:p w:rsidR="00970538" w:rsidRPr="004C63A1" w:rsidRDefault="00970538" w:rsidP="005529CA">
      <w:pPr>
        <w:pStyle w:val="BodyText26"/>
        <w:tabs>
          <w:tab w:val="clear" w:pos="284"/>
          <w:tab w:val="left" w:pos="851"/>
          <w:tab w:val="left" w:pos="993"/>
        </w:tabs>
        <w:ind w:hanging="283"/>
        <w:rPr>
          <w:rFonts w:cs="Arial"/>
          <w:szCs w:val="22"/>
          <w:lang w:val="en-GB"/>
        </w:rPr>
      </w:pPr>
    </w:p>
    <w:p w:rsidR="00970538" w:rsidRPr="004C63A1" w:rsidRDefault="00970538" w:rsidP="007A2D94">
      <w:pPr>
        <w:pStyle w:val="BodyText26"/>
        <w:numPr>
          <w:ilvl w:val="0"/>
          <w:numId w:val="20"/>
        </w:numPr>
        <w:tabs>
          <w:tab w:val="clear" w:pos="284"/>
          <w:tab w:val="clear" w:pos="720"/>
          <w:tab w:val="left" w:pos="851"/>
          <w:tab w:val="left" w:pos="993"/>
        </w:tabs>
        <w:ind w:left="284" w:hanging="283"/>
        <w:rPr>
          <w:rFonts w:cs="Arial"/>
          <w:szCs w:val="22"/>
          <w:lang w:val="en-GB"/>
        </w:rPr>
      </w:pPr>
      <w:r w:rsidRPr="004C63A1">
        <w:rPr>
          <w:rFonts w:cs="Arial"/>
          <w:szCs w:val="22"/>
          <w:lang w:val="en-GB"/>
        </w:rPr>
        <w:t xml:space="preserve">Contractor shall prepare and store records of the nature, costs, and status of all changes, the designed ones as well as the approved ones. </w:t>
      </w:r>
    </w:p>
    <w:p w:rsidR="00970538" w:rsidRPr="004C63A1" w:rsidRDefault="00970538" w:rsidP="005529CA">
      <w:pPr>
        <w:pStyle w:val="BodyText26"/>
        <w:tabs>
          <w:tab w:val="clear" w:pos="284"/>
          <w:tab w:val="left" w:pos="851"/>
          <w:tab w:val="left" w:pos="993"/>
        </w:tabs>
        <w:ind w:hanging="283"/>
        <w:rPr>
          <w:rFonts w:cs="Arial"/>
          <w:szCs w:val="22"/>
          <w:lang w:val="en-GB"/>
        </w:rPr>
      </w:pPr>
    </w:p>
    <w:p w:rsidR="00970538" w:rsidRPr="004C63A1" w:rsidRDefault="00970538" w:rsidP="007A2D94">
      <w:pPr>
        <w:pStyle w:val="BodyText26"/>
        <w:numPr>
          <w:ilvl w:val="0"/>
          <w:numId w:val="20"/>
        </w:numPr>
        <w:tabs>
          <w:tab w:val="clear" w:pos="284"/>
          <w:tab w:val="clear" w:pos="720"/>
          <w:tab w:val="left" w:pos="851"/>
          <w:tab w:val="left" w:pos="993"/>
        </w:tabs>
        <w:ind w:left="284" w:hanging="283"/>
        <w:rPr>
          <w:rFonts w:cs="Arial"/>
          <w:szCs w:val="22"/>
          <w:lang w:val="en-GB"/>
        </w:rPr>
      </w:pPr>
      <w:r w:rsidRPr="004C63A1">
        <w:rPr>
          <w:rFonts w:cs="Arial"/>
          <w:szCs w:val="22"/>
          <w:lang w:val="en-GB"/>
        </w:rPr>
        <w:t xml:space="preserve">Normal development of the performance of Work and adjustments made by Contractor which aim at the compliance of the Work with conditions of this contract or which need to be performed by Contractor on the basis of the requirements aiming at the performance of the subject matter of the Work, may not be understood and considered as changes of the contract, this provision does not apply to them and may neither be a reason for an increase in the price for the Work, nor for a change in the time of performance.   </w:t>
      </w:r>
    </w:p>
    <w:p w:rsidR="00970538" w:rsidRPr="004C63A1" w:rsidRDefault="00970538" w:rsidP="00713606">
      <w:pPr>
        <w:tabs>
          <w:tab w:val="left" w:pos="709"/>
          <w:tab w:val="left" w:pos="851"/>
          <w:tab w:val="left" w:pos="993"/>
        </w:tabs>
        <w:ind w:left="426" w:right="-766"/>
        <w:jc w:val="both"/>
        <w:rPr>
          <w:rFonts w:ascii="Arial" w:hAnsi="Arial" w:cs="Arial"/>
          <w:sz w:val="22"/>
          <w:szCs w:val="22"/>
          <w:lang w:val="en-GB"/>
        </w:rPr>
      </w:pPr>
    </w:p>
    <w:p w:rsidR="00970538" w:rsidRPr="004C63A1" w:rsidRDefault="00970538" w:rsidP="00713606">
      <w:pPr>
        <w:tabs>
          <w:tab w:val="left" w:pos="709"/>
          <w:tab w:val="left" w:pos="851"/>
          <w:tab w:val="left" w:pos="993"/>
        </w:tabs>
        <w:ind w:left="426" w:right="-766"/>
        <w:jc w:val="both"/>
        <w:rPr>
          <w:rFonts w:ascii="Arial" w:hAnsi="Arial" w:cs="Arial"/>
          <w:b/>
          <w:sz w:val="22"/>
          <w:szCs w:val="22"/>
          <w:lang w:val="en-GB"/>
        </w:rPr>
      </w:pPr>
    </w:p>
    <w:p w:rsidR="00970538" w:rsidRPr="004C63A1" w:rsidRDefault="00970538" w:rsidP="00713606">
      <w:pPr>
        <w:tabs>
          <w:tab w:val="left" w:pos="709"/>
          <w:tab w:val="left" w:pos="851"/>
          <w:tab w:val="left" w:pos="993"/>
        </w:tabs>
        <w:ind w:left="426"/>
        <w:jc w:val="center"/>
        <w:rPr>
          <w:rFonts w:ascii="Arial" w:hAnsi="Arial" w:cs="Arial"/>
          <w:b/>
          <w:sz w:val="22"/>
          <w:szCs w:val="22"/>
          <w:lang w:val="en-GB"/>
        </w:rPr>
      </w:pPr>
      <w:r w:rsidRPr="004C63A1">
        <w:rPr>
          <w:rFonts w:ascii="Arial" w:hAnsi="Arial" w:cs="Arial"/>
          <w:b/>
          <w:sz w:val="22"/>
          <w:szCs w:val="22"/>
          <w:lang w:val="en-GB"/>
        </w:rPr>
        <w:t>Section XVIII.</w:t>
      </w:r>
    </w:p>
    <w:p w:rsidR="00970538" w:rsidRPr="004C63A1" w:rsidRDefault="00970538" w:rsidP="00713606">
      <w:pPr>
        <w:pStyle w:val="Nadpis5"/>
        <w:keepLines w:val="0"/>
        <w:numPr>
          <w:ilvl w:val="4"/>
          <w:numId w:val="0"/>
        </w:numPr>
        <w:tabs>
          <w:tab w:val="left" w:pos="709"/>
          <w:tab w:val="left" w:pos="851"/>
          <w:tab w:val="left" w:pos="993"/>
        </w:tabs>
        <w:suppressAutoHyphens/>
        <w:spacing w:before="0"/>
        <w:ind w:left="426"/>
        <w:jc w:val="center"/>
        <w:rPr>
          <w:rFonts w:ascii="Arial" w:hAnsi="Arial" w:cs="Arial"/>
          <w:i/>
          <w:sz w:val="22"/>
          <w:szCs w:val="22"/>
          <w:lang w:val="en-GB"/>
        </w:rPr>
      </w:pPr>
      <w:r w:rsidRPr="004C63A1">
        <w:rPr>
          <w:rFonts w:ascii="Arial" w:hAnsi="Arial" w:cs="Arial"/>
          <w:i/>
          <w:sz w:val="22"/>
          <w:szCs w:val="22"/>
          <w:lang w:val="en-GB"/>
        </w:rPr>
        <w:t>Final Provisions</w:t>
      </w:r>
    </w:p>
    <w:p w:rsidR="00970538" w:rsidRPr="004C63A1" w:rsidRDefault="00970538" w:rsidP="00713606">
      <w:pPr>
        <w:tabs>
          <w:tab w:val="left" w:pos="709"/>
          <w:tab w:val="left" w:pos="851"/>
          <w:tab w:val="left" w:pos="993"/>
        </w:tabs>
        <w:ind w:left="426"/>
        <w:jc w:val="both"/>
        <w:rPr>
          <w:rFonts w:ascii="Arial" w:hAnsi="Arial" w:cs="Arial"/>
          <w:sz w:val="22"/>
          <w:szCs w:val="22"/>
          <w:lang w:val="en-GB"/>
        </w:rPr>
      </w:pPr>
    </w:p>
    <w:p w:rsidR="00970538" w:rsidRPr="004C63A1" w:rsidRDefault="00970538" w:rsidP="007A2D94">
      <w:pPr>
        <w:pStyle w:val="BodyText26"/>
        <w:numPr>
          <w:ilvl w:val="0"/>
          <w:numId w:val="21"/>
        </w:numPr>
        <w:tabs>
          <w:tab w:val="clear" w:pos="284"/>
          <w:tab w:val="clear" w:pos="720"/>
          <w:tab w:val="left" w:pos="851"/>
          <w:tab w:val="left" w:pos="993"/>
        </w:tabs>
        <w:ind w:left="284" w:hanging="283"/>
        <w:rPr>
          <w:rFonts w:cs="Arial"/>
          <w:szCs w:val="22"/>
          <w:lang w:val="en-GB"/>
        </w:rPr>
      </w:pPr>
      <w:r w:rsidRPr="004C63A1">
        <w:rPr>
          <w:rFonts w:cs="Arial"/>
          <w:color w:val="000000"/>
          <w:lang w:val="en-GB"/>
        </w:rPr>
        <w:t xml:space="preserve">Subject matter of </w:t>
      </w:r>
      <w:r w:rsidR="00C73A3A">
        <w:rPr>
          <w:rFonts w:cs="Arial"/>
          <w:color w:val="000000"/>
          <w:lang w:val="en-GB"/>
        </w:rPr>
        <w:t>this Contract</w:t>
      </w:r>
      <w:r w:rsidRPr="004C63A1">
        <w:rPr>
          <w:rFonts w:cs="Arial"/>
          <w:color w:val="000000"/>
          <w:lang w:val="en-GB"/>
        </w:rPr>
        <w:t xml:space="preserve"> shall be funded from the project Transport R&amp;D Centre – CZ.1.05/2.1.00/03.0064 within the Operation Programme Research and Development for Innovations (OP </w:t>
      </w:r>
      <w:proofErr w:type="spellStart"/>
      <w:r w:rsidRPr="004C63A1">
        <w:rPr>
          <w:rFonts w:cs="Arial"/>
          <w:color w:val="000000"/>
          <w:lang w:val="en-GB"/>
        </w:rPr>
        <w:t>VaVpl</w:t>
      </w:r>
      <w:proofErr w:type="spellEnd"/>
      <w:r w:rsidRPr="004C63A1">
        <w:rPr>
          <w:rFonts w:cs="Arial"/>
          <w:color w:val="000000"/>
          <w:lang w:val="en-GB"/>
        </w:rPr>
        <w:t>).</w:t>
      </w:r>
    </w:p>
    <w:p w:rsidR="00970538" w:rsidRPr="004C63A1" w:rsidRDefault="00970538" w:rsidP="000B5366">
      <w:pPr>
        <w:pStyle w:val="BodyText26"/>
        <w:tabs>
          <w:tab w:val="clear" w:pos="284"/>
          <w:tab w:val="left" w:pos="851"/>
          <w:tab w:val="left" w:pos="993"/>
        </w:tabs>
        <w:ind w:firstLine="0"/>
        <w:rPr>
          <w:rFonts w:cs="Arial"/>
          <w:szCs w:val="22"/>
          <w:lang w:val="en-GB"/>
        </w:rPr>
      </w:pPr>
    </w:p>
    <w:p w:rsidR="00970538" w:rsidRPr="004C63A1" w:rsidRDefault="00970538" w:rsidP="007A2D94">
      <w:pPr>
        <w:pStyle w:val="BodyText26"/>
        <w:numPr>
          <w:ilvl w:val="0"/>
          <w:numId w:val="21"/>
        </w:numPr>
        <w:tabs>
          <w:tab w:val="clear" w:pos="284"/>
          <w:tab w:val="clear" w:pos="720"/>
          <w:tab w:val="left" w:pos="851"/>
          <w:tab w:val="left" w:pos="993"/>
        </w:tabs>
        <w:ind w:left="284" w:hanging="283"/>
        <w:rPr>
          <w:rFonts w:cs="Arial"/>
          <w:szCs w:val="22"/>
          <w:lang w:val="en-GB"/>
        </w:rPr>
      </w:pPr>
      <w:r w:rsidRPr="004C63A1">
        <w:rPr>
          <w:rFonts w:cs="Arial"/>
          <w:lang w:val="en-GB"/>
        </w:rPr>
        <w:t xml:space="preserve">In compliance S. 147 (a) of the Act on Public Contracts, Principal, as Contracting Authority, publishes, on Contracting Authority’s web profile, the contract concluded for public contract including all its amendments, the amount of actually paid price for the public order performance, and the list of subcontractors of Contractor (Contractor). The amount of actual paid price for the public order performance shall be published by Contracting Authority within 90 days of the contract performance. Regarding contract whose performance exceeds 1 year, Contracting Authority publishes the price paid for the performance of public order in the previous calendar year, at the latest by 31 March of the following calendar year. </w:t>
      </w:r>
      <w:r w:rsidR="00C83027" w:rsidRPr="004C63A1">
        <w:rPr>
          <w:rFonts w:cs="Arial"/>
          <w:lang w:val="en-GB"/>
        </w:rPr>
        <w:t>Contractor</w:t>
      </w:r>
      <w:r w:rsidRPr="004C63A1">
        <w:rPr>
          <w:rFonts w:cs="Arial"/>
          <w:lang w:val="en-GB"/>
        </w:rPr>
        <w:t xml:space="preserve">, as Contractor </w:t>
      </w:r>
      <w:r w:rsidR="00C83027" w:rsidRPr="004C63A1">
        <w:rPr>
          <w:rFonts w:cs="Arial"/>
          <w:lang w:val="en-GB"/>
        </w:rPr>
        <w:t xml:space="preserve">the </w:t>
      </w:r>
      <w:r w:rsidRPr="004C63A1">
        <w:rPr>
          <w:rFonts w:cs="Arial"/>
          <w:lang w:val="en-GB"/>
        </w:rPr>
        <w:t xml:space="preserve">of public </w:t>
      </w:r>
      <w:r w:rsidR="00C83027" w:rsidRPr="004C63A1">
        <w:rPr>
          <w:rFonts w:cs="Arial"/>
          <w:lang w:val="en-GB"/>
        </w:rPr>
        <w:t>tender</w:t>
      </w:r>
      <w:r w:rsidRPr="004C63A1">
        <w:rPr>
          <w:rFonts w:cs="Arial"/>
          <w:lang w:val="en-GB"/>
        </w:rPr>
        <w:t xml:space="preserve">, is obliged, in compliance with S. 147 (a) of the Act on Public Contracts, to submit to Principal the list of subcontractors, indicating those subcontractors to whom Contractor paid for the performance of subcontract more than 10 % of the total price of public order, or of a part of price paid by Principal within one calendar year in case the public order performance </w:t>
      </w:r>
      <w:r w:rsidRPr="004C63A1">
        <w:rPr>
          <w:rFonts w:cs="Arial"/>
          <w:lang w:val="en-GB"/>
        </w:rPr>
        <w:lastRenderedPageBreak/>
        <w:t>exceeds one year. Contractor submits the list of subcontractors at the latest within 60 days of contract performance or by 28 February of the following calendar year in case the contract performance exceeds 1 year. In case subcontractor is a public limited company, Annex of the list shall include the list of shareholders whose total nominal value exceeds 10 % of the nominal capital, issued within 90 days prior the day of subcontractor list submission. Contractor publishes the list of subcontractors within 90 days of contract performance, or on 31 March in the following calendar year, in case the contract performance exceeds 1 year.</w:t>
      </w:r>
    </w:p>
    <w:p w:rsidR="00970538" w:rsidRPr="004C63A1" w:rsidRDefault="00970538" w:rsidP="005529CA">
      <w:pPr>
        <w:pStyle w:val="BodyText26"/>
        <w:tabs>
          <w:tab w:val="clear" w:pos="284"/>
          <w:tab w:val="left" w:pos="851"/>
          <w:tab w:val="left" w:pos="993"/>
        </w:tabs>
        <w:ind w:hanging="283"/>
        <w:rPr>
          <w:rFonts w:cs="Arial"/>
          <w:szCs w:val="22"/>
          <w:lang w:val="en-GB"/>
        </w:rPr>
      </w:pPr>
    </w:p>
    <w:p w:rsidR="00970538" w:rsidRPr="004C63A1" w:rsidRDefault="00970538" w:rsidP="007A2D94">
      <w:pPr>
        <w:pStyle w:val="BodyText26"/>
        <w:numPr>
          <w:ilvl w:val="0"/>
          <w:numId w:val="21"/>
        </w:numPr>
        <w:tabs>
          <w:tab w:val="clear" w:pos="284"/>
          <w:tab w:val="clear" w:pos="720"/>
          <w:tab w:val="left" w:pos="851"/>
          <w:tab w:val="left" w:pos="993"/>
        </w:tabs>
        <w:ind w:left="284" w:hanging="283"/>
        <w:rPr>
          <w:rFonts w:cs="Arial"/>
          <w:szCs w:val="22"/>
          <w:lang w:val="en-GB"/>
        </w:rPr>
      </w:pPr>
      <w:r w:rsidRPr="004C63A1">
        <w:rPr>
          <w:rFonts w:cs="Arial"/>
          <w:szCs w:val="22"/>
          <w:lang w:val="en-GB"/>
        </w:rPr>
        <w:t xml:space="preserve">Contracting parties declare that the information specified in this contract are not considered commercial secret, in accordance with S. 17 Act No. 513/1991 Coll., Commercial Code, as amended, and grant permission for their use and publication without specifying other conditions.  </w:t>
      </w:r>
    </w:p>
    <w:p w:rsidR="00970538" w:rsidRPr="004C63A1" w:rsidRDefault="00970538" w:rsidP="005529CA">
      <w:pPr>
        <w:pStyle w:val="BodyText26"/>
        <w:tabs>
          <w:tab w:val="clear" w:pos="284"/>
          <w:tab w:val="left" w:pos="851"/>
          <w:tab w:val="left" w:pos="993"/>
        </w:tabs>
        <w:ind w:firstLine="0"/>
        <w:rPr>
          <w:rFonts w:cs="Arial"/>
          <w:szCs w:val="22"/>
          <w:lang w:val="en-GB"/>
        </w:rPr>
      </w:pPr>
    </w:p>
    <w:p w:rsidR="00970538" w:rsidRPr="004C63A1" w:rsidRDefault="00970538" w:rsidP="007A2D94">
      <w:pPr>
        <w:pStyle w:val="BodyText26"/>
        <w:numPr>
          <w:ilvl w:val="0"/>
          <w:numId w:val="21"/>
        </w:numPr>
        <w:tabs>
          <w:tab w:val="clear" w:pos="284"/>
          <w:tab w:val="clear" w:pos="720"/>
          <w:tab w:val="left" w:pos="851"/>
          <w:tab w:val="left" w:pos="993"/>
        </w:tabs>
        <w:ind w:left="284" w:hanging="283"/>
        <w:rPr>
          <w:rFonts w:cs="Arial"/>
          <w:szCs w:val="22"/>
          <w:lang w:val="en-GB"/>
        </w:rPr>
      </w:pPr>
      <w:r w:rsidRPr="004C63A1">
        <w:rPr>
          <w:rFonts w:cs="Arial"/>
          <w:szCs w:val="22"/>
          <w:lang w:val="en-GB" w:eastAsia="cs-CZ"/>
        </w:rPr>
        <w:t xml:space="preserve">Contractor is obliged to cooperate in financial controlling in accordance with S. 2 (e) of the Act No. 320/2001 Coll., on </w:t>
      </w:r>
      <w:r w:rsidRPr="004C63A1">
        <w:rPr>
          <w:rStyle w:val="st"/>
          <w:rFonts w:cs="Arial"/>
          <w:szCs w:val="22"/>
          <w:lang w:val="en-GB"/>
        </w:rPr>
        <w:t>Financial Control in Public Administration</w:t>
      </w:r>
      <w:r w:rsidRPr="004C63A1">
        <w:rPr>
          <w:rFonts w:cs="Arial"/>
          <w:szCs w:val="22"/>
          <w:lang w:val="en-GB" w:eastAsia="cs-CZ"/>
        </w:rPr>
        <w:t xml:space="preserve">, as amended. </w:t>
      </w:r>
      <w:r w:rsidRPr="004C63A1">
        <w:rPr>
          <w:rStyle w:val="f01"/>
          <w:rFonts w:ascii="Arial" w:hAnsi="Arial" w:cs="Arial"/>
          <w:sz w:val="22"/>
          <w:szCs w:val="22"/>
          <w:lang w:val="en-GB"/>
        </w:rPr>
        <w:t xml:space="preserve">Contractor is obliged to allow the Managing Authority of OP </w:t>
      </w:r>
      <w:proofErr w:type="spellStart"/>
      <w:r w:rsidRPr="004C63A1">
        <w:rPr>
          <w:rStyle w:val="f01"/>
          <w:rFonts w:ascii="Arial" w:hAnsi="Arial" w:cs="Arial"/>
          <w:sz w:val="22"/>
          <w:szCs w:val="22"/>
          <w:lang w:val="en-GB"/>
        </w:rPr>
        <w:t>VaVpI</w:t>
      </w:r>
      <w:proofErr w:type="spellEnd"/>
      <w:r w:rsidRPr="004C63A1">
        <w:rPr>
          <w:rStyle w:val="f01"/>
          <w:rFonts w:ascii="Arial" w:hAnsi="Arial" w:cs="Arial"/>
          <w:sz w:val="22"/>
          <w:szCs w:val="22"/>
          <w:lang w:val="en-GB"/>
        </w:rPr>
        <w:t xml:space="preserve"> the access to relevant documentation related to this contract </w:t>
      </w:r>
      <w:r w:rsidR="004C58D3" w:rsidRPr="004C63A1">
        <w:rPr>
          <w:rStyle w:val="f01"/>
          <w:rFonts w:ascii="Arial" w:hAnsi="Arial" w:cs="Arial"/>
          <w:sz w:val="22"/>
          <w:szCs w:val="22"/>
          <w:lang w:val="en-GB"/>
        </w:rPr>
        <w:t>until 2025</w:t>
      </w:r>
      <w:r w:rsidRPr="004C63A1">
        <w:rPr>
          <w:rStyle w:val="f01"/>
          <w:rFonts w:ascii="Arial" w:hAnsi="Arial" w:cs="Arial"/>
          <w:sz w:val="22"/>
          <w:szCs w:val="22"/>
          <w:lang w:val="en-GB"/>
        </w:rPr>
        <w:t>. Such documentation include potential contracts and related documents which are subject to protection according to special legislation (e.g. commercial secrets, confidential information), upon a condition that all requirements stipulated by the laws are met (</w:t>
      </w:r>
      <w:r w:rsidR="004C58D3" w:rsidRPr="004C63A1">
        <w:rPr>
          <w:rStyle w:val="f01"/>
          <w:rFonts w:ascii="Arial" w:hAnsi="Arial" w:cs="Arial"/>
          <w:sz w:val="22"/>
          <w:szCs w:val="22"/>
          <w:lang w:val="en-GB"/>
        </w:rPr>
        <w:t>e.g. Act No</w:t>
      </w:r>
      <w:r w:rsidR="004C58D3" w:rsidRPr="004C63A1">
        <w:rPr>
          <w:rFonts w:cs="Arial"/>
          <w:szCs w:val="22"/>
          <w:lang w:val="en-GB"/>
        </w:rPr>
        <w:t xml:space="preserve"> 255/2012 Coll., control order</w:t>
      </w:r>
      <w:r w:rsidRPr="004C63A1">
        <w:rPr>
          <w:rStyle w:val="f01"/>
          <w:rFonts w:ascii="Arial" w:hAnsi="Arial" w:cs="Arial"/>
          <w:sz w:val="22"/>
          <w:szCs w:val="22"/>
          <w:lang w:val="en-GB"/>
        </w:rPr>
        <w:t xml:space="preserve">). Contractor is also obliged to bind with this obligation their subcontractors which shall participate in the performance of the Work.  </w:t>
      </w:r>
    </w:p>
    <w:p w:rsidR="00970538" w:rsidRPr="004C63A1" w:rsidRDefault="00970538" w:rsidP="000B5366">
      <w:pPr>
        <w:pStyle w:val="BodyText26"/>
        <w:tabs>
          <w:tab w:val="clear" w:pos="284"/>
          <w:tab w:val="left" w:pos="851"/>
          <w:tab w:val="left" w:pos="993"/>
        </w:tabs>
        <w:ind w:firstLine="0"/>
        <w:rPr>
          <w:rFonts w:cs="Arial"/>
          <w:szCs w:val="22"/>
          <w:lang w:val="en-GB"/>
        </w:rPr>
      </w:pPr>
    </w:p>
    <w:p w:rsidR="00970538" w:rsidRPr="006A0FE8" w:rsidRDefault="00970538" w:rsidP="007A2D94">
      <w:pPr>
        <w:pStyle w:val="BodyText26"/>
        <w:numPr>
          <w:ilvl w:val="0"/>
          <w:numId w:val="21"/>
        </w:numPr>
        <w:tabs>
          <w:tab w:val="clear" w:pos="284"/>
          <w:tab w:val="clear" w:pos="720"/>
          <w:tab w:val="left" w:pos="851"/>
          <w:tab w:val="left" w:pos="993"/>
        </w:tabs>
        <w:ind w:left="284" w:hanging="283"/>
        <w:rPr>
          <w:rFonts w:cs="Arial"/>
          <w:szCs w:val="22"/>
          <w:lang w:val="en-GB"/>
        </w:rPr>
      </w:pPr>
      <w:r w:rsidRPr="004C63A1">
        <w:rPr>
          <w:rFonts w:cs="Arial"/>
          <w:lang w:val="en-GB"/>
        </w:rPr>
        <w:t>Contractor is obliged to allow all entities which are authorized to perform control of the project, whose funds are used for the supply, to conduct the control of documents related to the performance of the public contract for the time period specified by Czech legal regulations for their archiving (Act No. 563/1991 Coll., on Accounting and Act No.235/2004 Coll., on VAT)</w:t>
      </w:r>
      <w:r w:rsidR="006A0FE8">
        <w:rPr>
          <w:rFonts w:cs="Arial"/>
          <w:color w:val="000000"/>
          <w:lang w:val="en-GB"/>
        </w:rPr>
        <w:t>.</w:t>
      </w:r>
    </w:p>
    <w:p w:rsidR="006A0FE8" w:rsidRPr="006A0FE8" w:rsidRDefault="006A0FE8" w:rsidP="006A0FE8">
      <w:pPr>
        <w:pStyle w:val="BodyText26"/>
        <w:tabs>
          <w:tab w:val="clear" w:pos="284"/>
          <w:tab w:val="left" w:pos="851"/>
          <w:tab w:val="left" w:pos="993"/>
        </w:tabs>
        <w:ind w:firstLine="0"/>
        <w:rPr>
          <w:rFonts w:cs="Arial"/>
          <w:szCs w:val="22"/>
          <w:lang w:val="en-GB"/>
        </w:rPr>
      </w:pPr>
    </w:p>
    <w:p w:rsidR="006A0FE8" w:rsidRPr="004C63A1" w:rsidRDefault="006A0FE8" w:rsidP="007A2D94">
      <w:pPr>
        <w:pStyle w:val="BodyText26"/>
        <w:numPr>
          <w:ilvl w:val="0"/>
          <w:numId w:val="21"/>
        </w:numPr>
        <w:tabs>
          <w:tab w:val="clear" w:pos="284"/>
          <w:tab w:val="clear" w:pos="720"/>
          <w:tab w:val="left" w:pos="851"/>
          <w:tab w:val="left" w:pos="993"/>
        </w:tabs>
        <w:ind w:left="284" w:hanging="283"/>
        <w:rPr>
          <w:rFonts w:cs="Arial"/>
          <w:szCs w:val="22"/>
          <w:lang w:val="en-GB"/>
        </w:rPr>
      </w:pPr>
      <w:r>
        <w:rPr>
          <w:rFonts w:cs="Arial"/>
          <w:bCs/>
          <w:lang w:val="en-GB"/>
        </w:rPr>
        <w:t xml:space="preserve">Contractor is obliged to meet the requirements for mandatory publicity within the programmes of Structural Funds specified in Section 9 of Commission Regulation No. 1828/2006 and the Rules for Publicity within OP </w:t>
      </w:r>
      <w:proofErr w:type="spellStart"/>
      <w:r>
        <w:rPr>
          <w:rFonts w:cs="Arial"/>
          <w:bCs/>
          <w:lang w:val="en-GB"/>
        </w:rPr>
        <w:t>VaVpI</w:t>
      </w:r>
      <w:proofErr w:type="spellEnd"/>
      <w:r>
        <w:rPr>
          <w:rFonts w:cs="Arial"/>
          <w:bCs/>
          <w:lang w:val="en-GB"/>
        </w:rPr>
        <w:t>, in all relevant documents related to the given tender or procedure, i.e. particularly in tender documentation and other documents related to the public contract. Contractor ensures respecting the above mentioned rules even for their subcontractors.</w:t>
      </w:r>
    </w:p>
    <w:p w:rsidR="00970538" w:rsidRPr="004C63A1" w:rsidRDefault="00970538" w:rsidP="005529CA">
      <w:pPr>
        <w:pStyle w:val="BodyText26"/>
        <w:tabs>
          <w:tab w:val="clear" w:pos="284"/>
          <w:tab w:val="left" w:pos="851"/>
          <w:tab w:val="left" w:pos="993"/>
        </w:tabs>
        <w:ind w:hanging="283"/>
        <w:rPr>
          <w:rFonts w:cs="Arial"/>
          <w:szCs w:val="22"/>
          <w:lang w:val="en-GB"/>
        </w:rPr>
      </w:pPr>
    </w:p>
    <w:p w:rsidR="00970538" w:rsidRPr="004C63A1" w:rsidRDefault="00970538" w:rsidP="007A2D94">
      <w:pPr>
        <w:pStyle w:val="BodyText26"/>
        <w:numPr>
          <w:ilvl w:val="0"/>
          <w:numId w:val="21"/>
        </w:numPr>
        <w:tabs>
          <w:tab w:val="clear" w:pos="284"/>
          <w:tab w:val="clear" w:pos="720"/>
          <w:tab w:val="left" w:pos="851"/>
          <w:tab w:val="left" w:pos="993"/>
        </w:tabs>
        <w:ind w:left="284" w:hanging="283"/>
        <w:rPr>
          <w:rFonts w:cs="Arial"/>
          <w:szCs w:val="22"/>
          <w:lang w:val="en-GB"/>
        </w:rPr>
      </w:pPr>
      <w:r w:rsidRPr="004C63A1">
        <w:rPr>
          <w:rFonts w:cs="Arial"/>
          <w:szCs w:val="22"/>
          <w:lang w:val="en-GB"/>
        </w:rPr>
        <w:t>Regarding the matters not governed by this contract, the rights and obligations of contractual parties are governed by C</w:t>
      </w:r>
      <w:r w:rsidR="0002721C" w:rsidRPr="004C63A1">
        <w:rPr>
          <w:rFonts w:cs="Arial"/>
          <w:szCs w:val="22"/>
          <w:lang w:val="en-GB"/>
        </w:rPr>
        <w:t>ivil</w:t>
      </w:r>
      <w:r w:rsidRPr="004C63A1">
        <w:rPr>
          <w:rFonts w:cs="Arial"/>
          <w:szCs w:val="22"/>
          <w:lang w:val="en-GB"/>
        </w:rPr>
        <w:t xml:space="preserve"> Code and other generally binding legal regulations of the Czech Republic.</w:t>
      </w:r>
    </w:p>
    <w:p w:rsidR="00970538" w:rsidRPr="004C63A1" w:rsidRDefault="00970538" w:rsidP="005529CA">
      <w:pPr>
        <w:pStyle w:val="BodyText26"/>
        <w:tabs>
          <w:tab w:val="clear" w:pos="284"/>
          <w:tab w:val="left" w:pos="851"/>
          <w:tab w:val="left" w:pos="993"/>
        </w:tabs>
        <w:ind w:hanging="283"/>
        <w:rPr>
          <w:rFonts w:cs="Arial"/>
          <w:szCs w:val="22"/>
          <w:lang w:val="en-GB"/>
        </w:rPr>
      </w:pPr>
    </w:p>
    <w:p w:rsidR="00970538" w:rsidRPr="004C63A1" w:rsidRDefault="00970538" w:rsidP="007A2D94">
      <w:pPr>
        <w:pStyle w:val="BodyText26"/>
        <w:numPr>
          <w:ilvl w:val="0"/>
          <w:numId w:val="21"/>
        </w:numPr>
        <w:tabs>
          <w:tab w:val="clear" w:pos="284"/>
          <w:tab w:val="clear" w:pos="720"/>
          <w:tab w:val="left" w:pos="851"/>
          <w:tab w:val="left" w:pos="993"/>
        </w:tabs>
        <w:ind w:left="284" w:hanging="283"/>
        <w:rPr>
          <w:rFonts w:cs="Arial"/>
          <w:szCs w:val="22"/>
          <w:lang w:val="en-GB"/>
        </w:rPr>
      </w:pPr>
      <w:r w:rsidRPr="004C63A1">
        <w:rPr>
          <w:rFonts w:cs="Arial"/>
          <w:color w:val="000000"/>
          <w:lang w:val="en-GB"/>
        </w:rPr>
        <w:t>This contract enters into force on the date of signatures of authorized representatives of both contracting parties</w:t>
      </w:r>
      <w:r w:rsidRPr="004C63A1">
        <w:rPr>
          <w:rFonts w:cs="Arial"/>
          <w:szCs w:val="22"/>
          <w:lang w:val="en-GB"/>
        </w:rPr>
        <w:t xml:space="preserve">. The wording of the contract can be changed or complemented only in the form of written and numbered amendments signed by both contracting parties.   </w:t>
      </w:r>
    </w:p>
    <w:p w:rsidR="00970538" w:rsidRPr="004C63A1" w:rsidRDefault="00970538" w:rsidP="005529CA">
      <w:pPr>
        <w:pStyle w:val="BodyText26"/>
        <w:tabs>
          <w:tab w:val="clear" w:pos="284"/>
          <w:tab w:val="left" w:pos="851"/>
          <w:tab w:val="left" w:pos="993"/>
        </w:tabs>
        <w:ind w:hanging="283"/>
        <w:rPr>
          <w:rFonts w:cs="Arial"/>
          <w:szCs w:val="22"/>
          <w:lang w:val="en-GB"/>
        </w:rPr>
      </w:pPr>
    </w:p>
    <w:p w:rsidR="00970538" w:rsidRPr="004C63A1" w:rsidRDefault="00970538" w:rsidP="007A2D94">
      <w:pPr>
        <w:pStyle w:val="BodyText26"/>
        <w:numPr>
          <w:ilvl w:val="0"/>
          <w:numId w:val="21"/>
        </w:numPr>
        <w:tabs>
          <w:tab w:val="clear" w:pos="284"/>
          <w:tab w:val="clear" w:pos="720"/>
          <w:tab w:val="left" w:pos="851"/>
          <w:tab w:val="left" w:pos="993"/>
        </w:tabs>
        <w:ind w:left="284" w:hanging="283"/>
        <w:rPr>
          <w:rFonts w:cs="Arial"/>
          <w:szCs w:val="22"/>
          <w:lang w:val="en-GB"/>
        </w:rPr>
      </w:pPr>
      <w:r w:rsidRPr="004C63A1">
        <w:rPr>
          <w:rFonts w:cs="Arial"/>
          <w:szCs w:val="22"/>
          <w:lang w:val="en-GB"/>
        </w:rPr>
        <w:t xml:space="preserve">In case one or more provisions of this Contract become invalid, the validity of other provisions of the contract are not affected in full and contracting parties undertake to make logical complementation of the contract.  </w:t>
      </w:r>
    </w:p>
    <w:p w:rsidR="00970538" w:rsidRPr="004C63A1" w:rsidRDefault="00970538" w:rsidP="005529CA">
      <w:pPr>
        <w:pStyle w:val="BodyText26"/>
        <w:tabs>
          <w:tab w:val="clear" w:pos="284"/>
          <w:tab w:val="left" w:pos="851"/>
          <w:tab w:val="left" w:pos="993"/>
        </w:tabs>
        <w:ind w:hanging="283"/>
        <w:rPr>
          <w:rFonts w:cs="Arial"/>
          <w:szCs w:val="22"/>
          <w:lang w:val="en-GB"/>
        </w:rPr>
      </w:pPr>
    </w:p>
    <w:p w:rsidR="00970538" w:rsidRPr="004C63A1" w:rsidRDefault="00970538" w:rsidP="007A2D94">
      <w:pPr>
        <w:pStyle w:val="BodyText26"/>
        <w:numPr>
          <w:ilvl w:val="0"/>
          <w:numId w:val="21"/>
        </w:numPr>
        <w:tabs>
          <w:tab w:val="clear" w:pos="284"/>
          <w:tab w:val="clear" w:pos="720"/>
          <w:tab w:val="left" w:pos="851"/>
          <w:tab w:val="left" w:pos="993"/>
        </w:tabs>
        <w:ind w:left="284" w:hanging="283"/>
        <w:rPr>
          <w:rFonts w:cs="Arial"/>
          <w:szCs w:val="22"/>
          <w:lang w:val="en-GB"/>
        </w:rPr>
      </w:pPr>
      <w:r w:rsidRPr="004C63A1">
        <w:rPr>
          <w:rFonts w:cs="Arial"/>
          <w:color w:val="000000"/>
          <w:lang w:val="en-GB"/>
        </w:rPr>
        <w:lastRenderedPageBreak/>
        <w:t xml:space="preserve">Contracting parties undertake to deal with potential disputes primarily by agreement. Potential litigations shall be governed by courts of the Czech Republic, applicable law shall be the law of the Czech Republic. </w:t>
      </w:r>
    </w:p>
    <w:p w:rsidR="00970538" w:rsidRPr="004C63A1" w:rsidRDefault="00970538" w:rsidP="005529CA">
      <w:pPr>
        <w:pStyle w:val="BodyText26"/>
        <w:tabs>
          <w:tab w:val="clear" w:pos="284"/>
          <w:tab w:val="left" w:pos="851"/>
          <w:tab w:val="left" w:pos="993"/>
        </w:tabs>
        <w:ind w:firstLine="0"/>
        <w:rPr>
          <w:rFonts w:cs="Arial"/>
          <w:szCs w:val="22"/>
          <w:lang w:val="en-GB"/>
        </w:rPr>
      </w:pPr>
    </w:p>
    <w:p w:rsidR="00970538" w:rsidRPr="004C63A1" w:rsidRDefault="00970538" w:rsidP="007A2D94">
      <w:pPr>
        <w:pStyle w:val="BodyText26"/>
        <w:numPr>
          <w:ilvl w:val="0"/>
          <w:numId w:val="21"/>
        </w:numPr>
        <w:tabs>
          <w:tab w:val="clear" w:pos="284"/>
          <w:tab w:val="clear" w:pos="720"/>
          <w:tab w:val="left" w:pos="426"/>
          <w:tab w:val="left" w:pos="993"/>
        </w:tabs>
        <w:ind w:left="284" w:hanging="283"/>
        <w:rPr>
          <w:rFonts w:cs="Arial"/>
          <w:szCs w:val="22"/>
          <w:lang w:val="en-GB"/>
        </w:rPr>
      </w:pPr>
      <w:r w:rsidRPr="004C63A1">
        <w:rPr>
          <w:rFonts w:cs="Arial"/>
          <w:szCs w:val="22"/>
          <w:lang w:val="en-GB"/>
        </w:rPr>
        <w:t xml:space="preserve">These Annexes are integral parts of the contract: </w:t>
      </w:r>
    </w:p>
    <w:p w:rsidR="00970538" w:rsidRPr="004C63A1" w:rsidRDefault="00970538" w:rsidP="005529CA">
      <w:pPr>
        <w:pStyle w:val="BodyText26"/>
        <w:tabs>
          <w:tab w:val="clear" w:pos="284"/>
          <w:tab w:val="left" w:pos="851"/>
          <w:tab w:val="left" w:pos="993"/>
        </w:tabs>
        <w:ind w:hanging="283"/>
        <w:jc w:val="left"/>
        <w:rPr>
          <w:rFonts w:cs="Arial"/>
          <w:szCs w:val="22"/>
          <w:lang w:val="en-GB"/>
        </w:rPr>
      </w:pPr>
      <w:r w:rsidRPr="004C63A1">
        <w:rPr>
          <w:rFonts w:cs="Arial"/>
          <w:szCs w:val="22"/>
          <w:lang w:val="en-GB"/>
        </w:rPr>
        <w:tab/>
      </w:r>
      <w:r w:rsidRPr="004C63A1">
        <w:rPr>
          <w:rFonts w:cs="Arial"/>
          <w:b/>
          <w:szCs w:val="22"/>
          <w:lang w:val="en-GB"/>
        </w:rPr>
        <w:t>Annex 1:</w:t>
      </w:r>
      <w:r w:rsidRPr="004C63A1">
        <w:rPr>
          <w:rFonts w:cs="Arial"/>
          <w:szCs w:val="22"/>
          <w:lang w:val="en-GB"/>
        </w:rPr>
        <w:t xml:space="preserve"> </w:t>
      </w:r>
      <w:r w:rsidRPr="004C63A1">
        <w:rPr>
          <w:rFonts w:cs="Arial"/>
          <w:szCs w:val="22"/>
          <w:lang w:val="en-GB"/>
        </w:rPr>
        <w:tab/>
      </w:r>
      <w:r w:rsidRPr="004C63A1">
        <w:rPr>
          <w:rFonts w:cs="Arial"/>
          <w:szCs w:val="22"/>
          <w:lang w:val="en-GB"/>
        </w:rPr>
        <w:tab/>
        <w:t xml:space="preserve">Technical Specification </w:t>
      </w:r>
    </w:p>
    <w:p w:rsidR="00970538" w:rsidRPr="004C63A1" w:rsidRDefault="00970538" w:rsidP="007F0B87">
      <w:pPr>
        <w:spacing w:line="276" w:lineRule="auto"/>
        <w:ind w:left="2127" w:hanging="1843"/>
        <w:jc w:val="both"/>
        <w:rPr>
          <w:rFonts w:ascii="Arial" w:hAnsi="Arial" w:cs="Arial"/>
          <w:sz w:val="22"/>
          <w:szCs w:val="22"/>
          <w:lang w:val="en-GB"/>
        </w:rPr>
      </w:pPr>
      <w:r w:rsidRPr="004C63A1">
        <w:rPr>
          <w:rFonts w:ascii="Arial" w:hAnsi="Arial" w:cs="Arial"/>
          <w:b/>
          <w:sz w:val="22"/>
          <w:szCs w:val="22"/>
          <w:lang w:val="en-GB"/>
        </w:rPr>
        <w:t>Annex 2:</w:t>
      </w:r>
      <w:r w:rsidRPr="004C63A1">
        <w:rPr>
          <w:rFonts w:ascii="Arial" w:hAnsi="Arial" w:cs="Arial"/>
          <w:sz w:val="22"/>
          <w:szCs w:val="22"/>
          <w:lang w:val="en-GB"/>
        </w:rPr>
        <w:t xml:space="preserve"> </w:t>
      </w:r>
      <w:r w:rsidRPr="004C63A1">
        <w:rPr>
          <w:rFonts w:ascii="Arial" w:hAnsi="Arial" w:cs="Arial"/>
          <w:sz w:val="22"/>
          <w:szCs w:val="22"/>
          <w:lang w:val="en-GB"/>
        </w:rPr>
        <w:tab/>
        <w:t xml:space="preserve">Contractor’s offer submitted within tender VR </w:t>
      </w:r>
      <w:del w:id="20" w:author="Dolecek" w:date="2014-08-12T08:53:00Z">
        <w:r w:rsidRPr="004C63A1" w:rsidDel="00825FFA">
          <w:rPr>
            <w:rFonts w:ascii="Arial" w:hAnsi="Arial" w:cs="Arial"/>
            <w:sz w:val="22"/>
            <w:szCs w:val="22"/>
            <w:lang w:val="en-GB"/>
          </w:rPr>
          <w:delText>67</w:delText>
        </w:r>
        <w:r w:rsidR="004C58D3" w:rsidRPr="004C63A1" w:rsidDel="00825FFA">
          <w:rPr>
            <w:rFonts w:ascii="Arial" w:hAnsi="Arial" w:cs="Arial"/>
            <w:sz w:val="22"/>
            <w:szCs w:val="22"/>
            <w:lang w:val="en-GB"/>
          </w:rPr>
          <w:delText>A</w:delText>
        </w:r>
      </w:del>
      <w:ins w:id="21" w:author="Dolecek" w:date="2014-08-12T08:53:00Z">
        <w:r w:rsidR="00825FFA">
          <w:rPr>
            <w:rFonts w:ascii="Arial" w:hAnsi="Arial" w:cs="Arial"/>
            <w:sz w:val="22"/>
            <w:szCs w:val="22"/>
            <w:lang w:val="en-GB"/>
          </w:rPr>
          <w:t>67B</w:t>
        </w:r>
      </w:ins>
      <w:r w:rsidRPr="004C63A1">
        <w:rPr>
          <w:rFonts w:ascii="Arial" w:hAnsi="Arial" w:cs="Arial"/>
          <w:sz w:val="22"/>
          <w:szCs w:val="22"/>
          <w:lang w:val="en-GB"/>
        </w:rPr>
        <w:t xml:space="preserve"> Supply of Driving Simulator for Transport R&amp;D Centre </w:t>
      </w:r>
    </w:p>
    <w:p w:rsidR="00970538" w:rsidRPr="004C63A1" w:rsidRDefault="00970538" w:rsidP="007F0B87">
      <w:pPr>
        <w:spacing w:line="276" w:lineRule="auto"/>
        <w:ind w:firstLine="284"/>
        <w:jc w:val="both"/>
        <w:rPr>
          <w:rFonts w:ascii="Arial" w:hAnsi="Arial" w:cs="Arial"/>
          <w:sz w:val="22"/>
          <w:szCs w:val="22"/>
          <w:lang w:val="en-GB"/>
        </w:rPr>
      </w:pPr>
      <w:r w:rsidRPr="004C63A1">
        <w:rPr>
          <w:rFonts w:ascii="Arial" w:hAnsi="Arial" w:cs="Arial"/>
          <w:b/>
          <w:sz w:val="22"/>
          <w:szCs w:val="22"/>
          <w:lang w:val="en-GB"/>
        </w:rPr>
        <w:t>Annex 3:</w:t>
      </w:r>
      <w:r w:rsidRPr="004C63A1">
        <w:rPr>
          <w:rFonts w:ascii="Arial" w:hAnsi="Arial" w:cs="Arial"/>
          <w:sz w:val="22"/>
          <w:szCs w:val="22"/>
          <w:lang w:val="en-GB"/>
        </w:rPr>
        <w:t xml:space="preserve"> </w:t>
      </w:r>
      <w:r w:rsidRPr="004C63A1">
        <w:rPr>
          <w:rFonts w:ascii="Arial" w:hAnsi="Arial" w:cs="Arial"/>
          <w:sz w:val="22"/>
          <w:szCs w:val="22"/>
          <w:lang w:val="en-GB"/>
        </w:rPr>
        <w:tab/>
      </w:r>
      <w:r w:rsidRPr="004C63A1">
        <w:rPr>
          <w:rFonts w:ascii="Arial" w:hAnsi="Arial" w:cs="Arial"/>
          <w:sz w:val="22"/>
          <w:szCs w:val="22"/>
          <w:lang w:val="en-GB"/>
        </w:rPr>
        <w:tab/>
        <w:t xml:space="preserve">List of subcontractors or specification of works of individual contractors </w:t>
      </w:r>
    </w:p>
    <w:p w:rsidR="00970538" w:rsidRPr="004C63A1" w:rsidRDefault="00970538" w:rsidP="005529CA">
      <w:pPr>
        <w:pStyle w:val="BodyText26"/>
        <w:tabs>
          <w:tab w:val="clear" w:pos="284"/>
          <w:tab w:val="left" w:pos="851"/>
          <w:tab w:val="left" w:pos="993"/>
        </w:tabs>
        <w:ind w:hanging="283"/>
        <w:rPr>
          <w:rFonts w:cs="Arial"/>
          <w:szCs w:val="22"/>
          <w:lang w:val="en-GB"/>
        </w:rPr>
      </w:pPr>
    </w:p>
    <w:p w:rsidR="00970538" w:rsidRPr="004C63A1" w:rsidRDefault="00970538" w:rsidP="007A2D94">
      <w:pPr>
        <w:pStyle w:val="BodyText26"/>
        <w:numPr>
          <w:ilvl w:val="0"/>
          <w:numId w:val="21"/>
        </w:numPr>
        <w:tabs>
          <w:tab w:val="clear" w:pos="284"/>
          <w:tab w:val="clear" w:pos="720"/>
          <w:tab w:val="left" w:pos="426"/>
          <w:tab w:val="left" w:pos="993"/>
        </w:tabs>
        <w:ind w:left="284" w:hanging="283"/>
        <w:rPr>
          <w:rFonts w:cs="Arial"/>
          <w:szCs w:val="22"/>
          <w:lang w:val="en-GB"/>
        </w:rPr>
      </w:pPr>
      <w:r w:rsidRPr="004C63A1">
        <w:rPr>
          <w:rFonts w:cs="Arial"/>
          <w:color w:val="000000"/>
          <w:lang w:val="en-GB"/>
        </w:rPr>
        <w:t xml:space="preserve">This contract is made in four copies, as originals, out of which principal receives 2 copies and Contractor receives 2 copies.  </w:t>
      </w:r>
    </w:p>
    <w:p w:rsidR="00970538" w:rsidRPr="004C63A1" w:rsidRDefault="00C73A3A" w:rsidP="00713606">
      <w:pPr>
        <w:jc w:val="both"/>
        <w:rPr>
          <w:rFonts w:ascii="Arial" w:hAnsi="Arial" w:cs="Arial"/>
          <w:sz w:val="22"/>
          <w:szCs w:val="22"/>
          <w:lang w:val="en-GB"/>
        </w:rPr>
      </w:pPr>
      <w:r>
        <w:rPr>
          <w:rFonts w:ascii="Arial" w:hAnsi="Arial" w:cs="Arial"/>
          <w:sz w:val="22"/>
          <w:szCs w:val="22"/>
          <w:lang w:val="en-GB"/>
        </w:rPr>
        <w:t>For Principal:</w:t>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t>For Contractor:</w:t>
      </w:r>
    </w:p>
    <w:p w:rsidR="00970538" w:rsidRPr="004C63A1" w:rsidRDefault="00970538" w:rsidP="00713606">
      <w:pPr>
        <w:jc w:val="both"/>
        <w:rPr>
          <w:rFonts w:ascii="Arial" w:hAnsi="Arial" w:cs="Arial"/>
          <w:sz w:val="22"/>
          <w:szCs w:val="22"/>
          <w:lang w:val="en-GB"/>
        </w:rPr>
      </w:pPr>
    </w:p>
    <w:p w:rsidR="00970538" w:rsidRPr="004C63A1" w:rsidRDefault="00970538" w:rsidP="00713606">
      <w:pPr>
        <w:jc w:val="both"/>
        <w:rPr>
          <w:rFonts w:ascii="Arial" w:hAnsi="Arial" w:cs="Arial"/>
          <w:sz w:val="22"/>
          <w:szCs w:val="22"/>
          <w:lang w:val="en-GB"/>
        </w:rPr>
      </w:pPr>
    </w:p>
    <w:p w:rsidR="00970538" w:rsidRPr="004C63A1" w:rsidRDefault="00970538" w:rsidP="006371DB">
      <w:pPr>
        <w:ind w:firstLine="426"/>
        <w:jc w:val="both"/>
        <w:rPr>
          <w:rFonts w:ascii="Arial" w:hAnsi="Arial" w:cs="Arial"/>
          <w:sz w:val="22"/>
          <w:szCs w:val="22"/>
          <w:lang w:val="en-GB"/>
        </w:rPr>
      </w:pPr>
      <w:proofErr w:type="gramStart"/>
      <w:r w:rsidRPr="004C63A1">
        <w:rPr>
          <w:rFonts w:ascii="Arial" w:hAnsi="Arial" w:cs="Arial"/>
          <w:sz w:val="22"/>
          <w:szCs w:val="22"/>
          <w:lang w:val="en-GB"/>
        </w:rPr>
        <w:t>In  .................</w:t>
      </w:r>
      <w:proofErr w:type="gramEnd"/>
      <w:r w:rsidRPr="004C63A1">
        <w:rPr>
          <w:rFonts w:ascii="Arial" w:hAnsi="Arial" w:cs="Arial"/>
          <w:sz w:val="22"/>
          <w:szCs w:val="22"/>
          <w:lang w:val="en-GB"/>
        </w:rPr>
        <w:t xml:space="preserve"> </w:t>
      </w:r>
      <w:proofErr w:type="gramStart"/>
      <w:r w:rsidRPr="004C63A1">
        <w:rPr>
          <w:rFonts w:ascii="Arial" w:hAnsi="Arial" w:cs="Arial"/>
          <w:sz w:val="22"/>
          <w:szCs w:val="22"/>
          <w:lang w:val="en-GB"/>
        </w:rPr>
        <w:t>on ........................</w:t>
      </w:r>
      <w:proofErr w:type="gramEnd"/>
      <w:r w:rsidRPr="004C63A1">
        <w:rPr>
          <w:rFonts w:ascii="Arial" w:hAnsi="Arial" w:cs="Arial"/>
          <w:sz w:val="22"/>
          <w:szCs w:val="22"/>
          <w:lang w:val="en-GB"/>
        </w:rPr>
        <w:t xml:space="preserve">          </w:t>
      </w:r>
      <w:r w:rsidRPr="004C63A1">
        <w:rPr>
          <w:rFonts w:ascii="Arial" w:hAnsi="Arial" w:cs="Arial"/>
          <w:sz w:val="22"/>
          <w:szCs w:val="22"/>
          <w:lang w:val="en-GB"/>
        </w:rPr>
        <w:tab/>
      </w:r>
      <w:proofErr w:type="gramStart"/>
      <w:r w:rsidRPr="004C63A1">
        <w:rPr>
          <w:rFonts w:ascii="Arial" w:hAnsi="Arial" w:cs="Arial"/>
          <w:sz w:val="22"/>
          <w:szCs w:val="22"/>
          <w:lang w:val="en-GB"/>
        </w:rPr>
        <w:t>In  .................</w:t>
      </w:r>
      <w:proofErr w:type="gramEnd"/>
      <w:r w:rsidRPr="004C63A1">
        <w:rPr>
          <w:rFonts w:ascii="Arial" w:hAnsi="Arial" w:cs="Arial"/>
          <w:sz w:val="22"/>
          <w:szCs w:val="22"/>
          <w:lang w:val="en-GB"/>
        </w:rPr>
        <w:t xml:space="preserve"> </w:t>
      </w:r>
      <w:proofErr w:type="gramStart"/>
      <w:r w:rsidRPr="004C63A1">
        <w:rPr>
          <w:rFonts w:ascii="Arial" w:hAnsi="Arial" w:cs="Arial"/>
          <w:sz w:val="22"/>
          <w:szCs w:val="22"/>
          <w:lang w:val="en-GB"/>
        </w:rPr>
        <w:t>On ........................</w:t>
      </w:r>
      <w:proofErr w:type="gramEnd"/>
      <w:r w:rsidRPr="004C63A1">
        <w:rPr>
          <w:rFonts w:ascii="Arial" w:hAnsi="Arial" w:cs="Arial"/>
          <w:sz w:val="22"/>
          <w:szCs w:val="22"/>
          <w:lang w:val="en-GB"/>
        </w:rPr>
        <w:t xml:space="preserve">           </w:t>
      </w:r>
    </w:p>
    <w:p w:rsidR="00970538" w:rsidRPr="004C63A1" w:rsidRDefault="00970538" w:rsidP="00713606">
      <w:pPr>
        <w:jc w:val="both"/>
        <w:rPr>
          <w:rFonts w:ascii="Arial" w:hAnsi="Arial" w:cs="Arial"/>
          <w:sz w:val="22"/>
          <w:szCs w:val="22"/>
          <w:lang w:val="en-GB"/>
        </w:rPr>
      </w:pPr>
    </w:p>
    <w:p w:rsidR="00970538" w:rsidRPr="004C63A1" w:rsidRDefault="00970538" w:rsidP="00713606">
      <w:pPr>
        <w:jc w:val="both"/>
        <w:rPr>
          <w:rFonts w:ascii="Arial" w:hAnsi="Arial" w:cs="Arial"/>
          <w:sz w:val="22"/>
          <w:szCs w:val="22"/>
          <w:lang w:val="en-GB"/>
        </w:rPr>
      </w:pPr>
    </w:p>
    <w:p w:rsidR="00970538" w:rsidRPr="004C63A1" w:rsidRDefault="00970538" w:rsidP="00713606">
      <w:pPr>
        <w:jc w:val="both"/>
        <w:rPr>
          <w:rFonts w:ascii="Arial" w:hAnsi="Arial" w:cs="Arial"/>
          <w:sz w:val="22"/>
          <w:szCs w:val="22"/>
          <w:lang w:val="en-GB"/>
        </w:rPr>
      </w:pPr>
    </w:p>
    <w:p w:rsidR="00970538" w:rsidRPr="004C63A1" w:rsidRDefault="00970538" w:rsidP="00713606">
      <w:pPr>
        <w:jc w:val="both"/>
        <w:rPr>
          <w:rFonts w:ascii="Arial" w:hAnsi="Arial" w:cs="Arial"/>
          <w:sz w:val="22"/>
          <w:szCs w:val="22"/>
          <w:lang w:val="en-GB"/>
        </w:rPr>
      </w:pPr>
    </w:p>
    <w:p w:rsidR="00970538" w:rsidRPr="004C63A1" w:rsidRDefault="00970538" w:rsidP="00713606">
      <w:pPr>
        <w:jc w:val="both"/>
        <w:rPr>
          <w:rFonts w:ascii="Arial" w:hAnsi="Arial" w:cs="Arial"/>
          <w:sz w:val="22"/>
          <w:szCs w:val="22"/>
          <w:lang w:val="en-GB"/>
        </w:rPr>
      </w:pPr>
      <w:r w:rsidRPr="004C63A1">
        <w:rPr>
          <w:rFonts w:ascii="Arial" w:hAnsi="Arial" w:cs="Arial"/>
          <w:sz w:val="22"/>
          <w:szCs w:val="22"/>
          <w:lang w:val="en-GB"/>
        </w:rPr>
        <w:t xml:space="preserve">                                                                                             </w:t>
      </w:r>
      <w:r w:rsidRPr="004C63A1">
        <w:rPr>
          <w:rFonts w:ascii="Arial" w:hAnsi="Arial" w:cs="Arial"/>
          <w:sz w:val="22"/>
          <w:szCs w:val="22"/>
          <w:lang w:val="en-GB"/>
        </w:rPr>
        <w:tab/>
      </w:r>
    </w:p>
    <w:p w:rsidR="00970538" w:rsidRPr="004C63A1" w:rsidRDefault="00970538">
      <w:pPr>
        <w:rPr>
          <w:rFonts w:ascii="Arial" w:hAnsi="Arial" w:cs="Arial"/>
          <w:sz w:val="22"/>
          <w:szCs w:val="22"/>
          <w:lang w:val="en-GB"/>
        </w:rPr>
      </w:pPr>
      <w:r w:rsidRPr="004C63A1">
        <w:rPr>
          <w:rFonts w:ascii="Arial" w:hAnsi="Arial" w:cs="Arial"/>
          <w:sz w:val="22"/>
          <w:szCs w:val="22"/>
          <w:lang w:val="en-GB"/>
        </w:rPr>
        <w:t>………………………………………..</w:t>
      </w:r>
      <w:r w:rsidRPr="004C63A1">
        <w:rPr>
          <w:rFonts w:ascii="Arial" w:hAnsi="Arial" w:cs="Arial"/>
          <w:sz w:val="22"/>
          <w:szCs w:val="22"/>
          <w:lang w:val="en-GB"/>
        </w:rPr>
        <w:tab/>
      </w:r>
      <w:r w:rsidRPr="004C63A1">
        <w:rPr>
          <w:rFonts w:ascii="Arial" w:hAnsi="Arial" w:cs="Arial"/>
          <w:sz w:val="22"/>
          <w:szCs w:val="22"/>
          <w:lang w:val="en-GB"/>
        </w:rPr>
        <w:tab/>
        <w:t xml:space="preserve">             ………………………………………..</w:t>
      </w:r>
    </w:p>
    <w:p w:rsidR="00970538" w:rsidRDefault="00970538">
      <w:pPr>
        <w:rPr>
          <w:rFonts w:ascii="Arial" w:hAnsi="Arial" w:cs="Arial"/>
          <w:sz w:val="22"/>
          <w:szCs w:val="22"/>
          <w:lang w:val="en-GB"/>
        </w:rPr>
      </w:pPr>
      <w:proofErr w:type="gramStart"/>
      <w:r w:rsidRPr="004C63A1">
        <w:rPr>
          <w:rFonts w:ascii="Arial" w:hAnsi="Arial" w:cs="Arial"/>
          <w:sz w:val="22"/>
          <w:szCs w:val="22"/>
          <w:lang w:val="en-GB"/>
        </w:rPr>
        <w:t>prof</w:t>
      </w:r>
      <w:proofErr w:type="gramEnd"/>
      <w:r w:rsidRPr="004C63A1">
        <w:rPr>
          <w:rFonts w:ascii="Arial" w:hAnsi="Arial" w:cs="Arial"/>
          <w:sz w:val="22"/>
          <w:szCs w:val="22"/>
          <w:lang w:val="en-GB"/>
        </w:rPr>
        <w:t xml:space="preserve">. </w:t>
      </w:r>
      <w:proofErr w:type="spellStart"/>
      <w:r w:rsidRPr="004C63A1">
        <w:rPr>
          <w:rFonts w:ascii="Arial" w:hAnsi="Arial" w:cs="Arial"/>
          <w:sz w:val="22"/>
          <w:szCs w:val="22"/>
          <w:lang w:val="en-GB"/>
        </w:rPr>
        <w:t>Ing</w:t>
      </w:r>
      <w:proofErr w:type="spellEnd"/>
      <w:r w:rsidRPr="004C63A1">
        <w:rPr>
          <w:rFonts w:ascii="Arial" w:hAnsi="Arial" w:cs="Arial"/>
          <w:sz w:val="22"/>
          <w:szCs w:val="22"/>
          <w:lang w:val="en-GB"/>
        </w:rPr>
        <w:t xml:space="preserve">. </w:t>
      </w:r>
      <w:proofErr w:type="spellStart"/>
      <w:r w:rsidRPr="004C63A1">
        <w:rPr>
          <w:rFonts w:ascii="Arial" w:hAnsi="Arial" w:cs="Arial"/>
          <w:sz w:val="22"/>
          <w:szCs w:val="22"/>
          <w:lang w:val="en-GB"/>
        </w:rPr>
        <w:t>Karel</w:t>
      </w:r>
      <w:proofErr w:type="spellEnd"/>
      <w:r w:rsidRPr="004C63A1">
        <w:rPr>
          <w:rFonts w:ascii="Arial" w:hAnsi="Arial" w:cs="Arial"/>
          <w:sz w:val="22"/>
          <w:szCs w:val="22"/>
          <w:lang w:val="en-GB"/>
        </w:rPr>
        <w:t xml:space="preserve"> </w:t>
      </w:r>
      <w:proofErr w:type="spellStart"/>
      <w:r w:rsidRPr="004C63A1">
        <w:rPr>
          <w:rFonts w:ascii="Arial" w:hAnsi="Arial" w:cs="Arial"/>
          <w:sz w:val="22"/>
          <w:szCs w:val="22"/>
          <w:lang w:val="en-GB"/>
        </w:rPr>
        <w:t>Pospíšil</w:t>
      </w:r>
      <w:proofErr w:type="spellEnd"/>
      <w:r w:rsidRPr="004C63A1">
        <w:rPr>
          <w:rFonts w:ascii="Arial" w:hAnsi="Arial" w:cs="Arial"/>
          <w:sz w:val="22"/>
          <w:szCs w:val="22"/>
          <w:lang w:val="en-GB"/>
        </w:rPr>
        <w:t>, Ph.D., MBA</w:t>
      </w:r>
    </w:p>
    <w:p w:rsidR="00AD391B" w:rsidRPr="004C63A1" w:rsidRDefault="00AD391B">
      <w:pPr>
        <w:rPr>
          <w:rFonts w:ascii="Arial" w:hAnsi="Arial" w:cs="Arial"/>
          <w:sz w:val="22"/>
          <w:szCs w:val="22"/>
          <w:lang w:val="en-GB"/>
        </w:rPr>
      </w:pPr>
      <w:proofErr w:type="gramStart"/>
      <w:r>
        <w:rPr>
          <w:rFonts w:ascii="Arial" w:hAnsi="Arial" w:cs="Arial"/>
          <w:sz w:val="22"/>
          <w:szCs w:val="22"/>
          <w:lang w:val="en-GB"/>
        </w:rPr>
        <w:t>director</w:t>
      </w:r>
      <w:proofErr w:type="gramEnd"/>
    </w:p>
    <w:sectPr w:rsidR="00AD391B" w:rsidRPr="004C63A1" w:rsidSect="00296D6E">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C69" w:rsidRDefault="00241C69">
      <w:r>
        <w:separator/>
      </w:r>
    </w:p>
  </w:endnote>
  <w:endnote w:type="continuationSeparator" w:id="0">
    <w:p w:rsidR="00241C69" w:rsidRDefault="00241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538" w:rsidRDefault="00970538" w:rsidP="00296D6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970538" w:rsidRDefault="00970538" w:rsidP="00296D6E">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538" w:rsidRPr="003D4745" w:rsidRDefault="00970538">
    <w:pPr>
      <w:pStyle w:val="Zpat"/>
      <w:jc w:val="center"/>
    </w:pPr>
    <w:r w:rsidRPr="003D4745">
      <w:t xml:space="preserve">Stránka </w:t>
    </w:r>
    <w:r w:rsidR="000E4D3D">
      <w:fldChar w:fldCharType="begin"/>
    </w:r>
    <w:r w:rsidR="000E4D3D">
      <w:instrText>PAGE</w:instrText>
    </w:r>
    <w:r w:rsidR="000E4D3D">
      <w:fldChar w:fldCharType="separate"/>
    </w:r>
    <w:r w:rsidR="00D00B72">
      <w:rPr>
        <w:noProof/>
      </w:rPr>
      <w:t>5</w:t>
    </w:r>
    <w:r w:rsidR="000E4D3D">
      <w:rPr>
        <w:noProof/>
      </w:rPr>
      <w:fldChar w:fldCharType="end"/>
    </w:r>
    <w:r w:rsidRPr="003D4745">
      <w:t xml:space="preserve"> z </w:t>
    </w:r>
    <w:r w:rsidR="000E4D3D">
      <w:fldChar w:fldCharType="begin"/>
    </w:r>
    <w:r w:rsidR="000E4D3D">
      <w:instrText>NUMPAGES</w:instrText>
    </w:r>
    <w:r w:rsidR="000E4D3D">
      <w:fldChar w:fldCharType="separate"/>
    </w:r>
    <w:r w:rsidR="00D00B72">
      <w:rPr>
        <w:noProof/>
      </w:rPr>
      <w:t>16</w:t>
    </w:r>
    <w:r w:rsidR="000E4D3D">
      <w:rPr>
        <w:noProof/>
      </w:rPr>
      <w:fldChar w:fldCharType="end"/>
    </w:r>
  </w:p>
  <w:p w:rsidR="00970538" w:rsidRPr="00EC7F17" w:rsidRDefault="00970538" w:rsidP="00296D6E">
    <w:pPr>
      <w:pStyle w:val="Zpa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538" w:rsidRDefault="00970538" w:rsidP="00296D6E">
    <w:pPr>
      <w:pStyle w:val="Zpat"/>
      <w:framePr w:wrap="around" w:vAnchor="text" w:hAnchor="margin" w:y="1"/>
      <w:rPr>
        <w:rStyle w:val="slostrnky"/>
      </w:rPr>
    </w:pPr>
  </w:p>
  <w:p w:rsidR="00970538" w:rsidRDefault="00970538" w:rsidP="00296D6E">
    <w:pPr>
      <w:pStyle w:val="Zpat"/>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C69" w:rsidRDefault="00241C69">
      <w:r>
        <w:separator/>
      </w:r>
    </w:p>
  </w:footnote>
  <w:footnote w:type="continuationSeparator" w:id="0">
    <w:p w:rsidR="00241C69" w:rsidRDefault="00241C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538" w:rsidRDefault="007B76CC" w:rsidP="005F49E1">
    <w:pPr>
      <w:pStyle w:val="Zpat"/>
      <w:jc w:val="center"/>
    </w:pPr>
    <w:r>
      <w:rPr>
        <w:noProof/>
      </w:rPr>
      <w:drawing>
        <wp:inline distT="0" distB="0" distL="0" distR="0">
          <wp:extent cx="4676775" cy="1095375"/>
          <wp:effectExtent l="0" t="0" r="9525" b="9525"/>
          <wp:docPr id="1" name="Obrázek 5" descr="logolink_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logolink_barv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6775" cy="1095375"/>
                  </a:xfrm>
                  <a:prstGeom prst="rect">
                    <a:avLst/>
                  </a:prstGeom>
                  <a:noFill/>
                  <a:ln>
                    <a:noFill/>
                  </a:ln>
                </pic:spPr>
              </pic:pic>
            </a:graphicData>
          </a:graphic>
        </wp:inline>
      </w:drawing>
    </w:r>
  </w:p>
  <w:p w:rsidR="00970538" w:rsidRDefault="0097053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538" w:rsidRDefault="00EF4253" w:rsidP="00FF723F">
    <w:pPr>
      <w:pStyle w:val="Zhlav"/>
    </w:pPr>
    <w:r>
      <w:rPr>
        <w:noProof/>
      </w:rPr>
      <w:drawing>
        <wp:inline distT="0" distB="0" distL="0" distR="0">
          <wp:extent cx="5695950" cy="13335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1333500"/>
                  </a:xfrm>
                  <a:prstGeom prst="rect">
                    <a:avLst/>
                  </a:prstGeom>
                  <a:noFill/>
                  <a:ln>
                    <a:noFill/>
                  </a:ln>
                </pic:spPr>
              </pic:pic>
            </a:graphicData>
          </a:graphic>
        </wp:inline>
      </w:drawing>
    </w:r>
  </w:p>
  <w:p w:rsidR="00970538" w:rsidRPr="009F435F" w:rsidRDefault="00970538" w:rsidP="00FF723F">
    <w:pPr>
      <w:rPr>
        <w:bCs/>
        <w:highlight w:val="yellow"/>
      </w:rPr>
    </w:pPr>
  </w:p>
  <w:p w:rsidR="00970538" w:rsidRPr="00156510" w:rsidRDefault="00970538" w:rsidP="00296D6E">
    <w:pPr>
      <w:jc w:val="right"/>
      <w:rPr>
        <w:bCs/>
      </w:rPr>
    </w:pPr>
  </w:p>
  <w:p w:rsidR="00970538" w:rsidRPr="00156510" w:rsidRDefault="0097053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5AA4D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886B1E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D7E48E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7E2C93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FE29C3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C18F9A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6C02DF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8E29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2A0784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6FE59FC"/>
    <w:lvl w:ilvl="0">
      <w:start w:val="1"/>
      <w:numFmt w:val="bullet"/>
      <w:lvlText w:val=""/>
      <w:lvlJc w:val="left"/>
      <w:pPr>
        <w:tabs>
          <w:tab w:val="num" w:pos="360"/>
        </w:tabs>
        <w:ind w:left="360" w:hanging="360"/>
      </w:pPr>
      <w:rPr>
        <w:rFonts w:ascii="Symbol" w:hAnsi="Symbol" w:hint="default"/>
      </w:rPr>
    </w:lvl>
  </w:abstractNum>
  <w:abstractNum w:abstractNumId="10">
    <w:nsid w:val="00000006"/>
    <w:multiLevelType w:val="multilevel"/>
    <w:tmpl w:val="00000006"/>
    <w:name w:val="WW8Num5"/>
    <w:lvl w:ilvl="0">
      <w:start w:val="1"/>
      <w:numFmt w:val="decimal"/>
      <w:lvlText w:val="%1."/>
      <w:lvlJc w:val="left"/>
      <w:pPr>
        <w:tabs>
          <w:tab w:val="num" w:pos="502"/>
        </w:tabs>
        <w:ind w:left="502" w:hanging="360"/>
      </w:pPr>
      <w:rPr>
        <w:rFonts w:cs="Times New Roman"/>
      </w:rPr>
    </w:lvl>
    <w:lvl w:ilvl="1">
      <w:start w:val="7"/>
      <w:numFmt w:val="bullet"/>
      <w:lvlText w:val="-"/>
      <w:lvlJc w:val="left"/>
      <w:pPr>
        <w:tabs>
          <w:tab w:val="num" w:pos="1597"/>
        </w:tabs>
        <w:ind w:left="1597" w:hanging="735"/>
      </w:pPr>
      <w:rPr>
        <w:rFonts w:ascii="Century Gothic" w:hAnsi="Century Gothic"/>
      </w:rPr>
    </w:lvl>
    <w:lvl w:ilvl="2">
      <w:start w:val="1"/>
      <w:numFmt w:val="lowerRoman"/>
      <w:lvlText w:val="%3."/>
      <w:lvlJc w:val="left"/>
      <w:pPr>
        <w:tabs>
          <w:tab w:val="num" w:pos="1942"/>
        </w:tabs>
        <w:ind w:left="1942" w:hanging="180"/>
      </w:pPr>
      <w:rPr>
        <w:rFonts w:cs="Times New Roman"/>
      </w:rPr>
    </w:lvl>
    <w:lvl w:ilvl="3">
      <w:start w:val="1"/>
      <w:numFmt w:val="decimal"/>
      <w:lvlText w:val="%4."/>
      <w:lvlJc w:val="left"/>
      <w:pPr>
        <w:tabs>
          <w:tab w:val="num" w:pos="2662"/>
        </w:tabs>
        <w:ind w:left="2662" w:hanging="360"/>
      </w:pPr>
      <w:rPr>
        <w:rFonts w:cs="Times New Roman"/>
      </w:rPr>
    </w:lvl>
    <w:lvl w:ilvl="4">
      <w:start w:val="1"/>
      <w:numFmt w:val="lowerLetter"/>
      <w:lvlText w:val="%5."/>
      <w:lvlJc w:val="left"/>
      <w:pPr>
        <w:tabs>
          <w:tab w:val="num" w:pos="3382"/>
        </w:tabs>
        <w:ind w:left="3382" w:hanging="360"/>
      </w:pPr>
      <w:rPr>
        <w:rFonts w:cs="Times New Roman"/>
      </w:rPr>
    </w:lvl>
    <w:lvl w:ilvl="5">
      <w:start w:val="1"/>
      <w:numFmt w:val="lowerRoman"/>
      <w:lvlText w:val="%6."/>
      <w:lvlJc w:val="left"/>
      <w:pPr>
        <w:tabs>
          <w:tab w:val="num" w:pos="4102"/>
        </w:tabs>
        <w:ind w:left="4102" w:hanging="180"/>
      </w:pPr>
      <w:rPr>
        <w:rFonts w:cs="Times New Roman"/>
      </w:rPr>
    </w:lvl>
    <w:lvl w:ilvl="6">
      <w:start w:val="1"/>
      <w:numFmt w:val="decimal"/>
      <w:lvlText w:val="%7."/>
      <w:lvlJc w:val="left"/>
      <w:pPr>
        <w:tabs>
          <w:tab w:val="num" w:pos="4822"/>
        </w:tabs>
        <w:ind w:left="4822" w:hanging="360"/>
      </w:pPr>
      <w:rPr>
        <w:rFonts w:cs="Times New Roman"/>
      </w:rPr>
    </w:lvl>
    <w:lvl w:ilvl="7">
      <w:start w:val="1"/>
      <w:numFmt w:val="lowerLetter"/>
      <w:lvlText w:val="%8."/>
      <w:lvlJc w:val="left"/>
      <w:pPr>
        <w:tabs>
          <w:tab w:val="num" w:pos="5542"/>
        </w:tabs>
        <w:ind w:left="5542" w:hanging="360"/>
      </w:pPr>
      <w:rPr>
        <w:rFonts w:cs="Times New Roman"/>
      </w:rPr>
    </w:lvl>
    <w:lvl w:ilvl="8">
      <w:start w:val="1"/>
      <w:numFmt w:val="lowerRoman"/>
      <w:lvlText w:val="%9."/>
      <w:lvlJc w:val="left"/>
      <w:pPr>
        <w:tabs>
          <w:tab w:val="num" w:pos="6262"/>
        </w:tabs>
        <w:ind w:left="6262" w:hanging="180"/>
      </w:pPr>
      <w:rPr>
        <w:rFonts w:cs="Times New Roman"/>
      </w:rPr>
    </w:lvl>
  </w:abstractNum>
  <w:abstractNum w:abstractNumId="11">
    <w:nsid w:val="00000007"/>
    <w:multiLevelType w:val="singleLevel"/>
    <w:tmpl w:val="CF28B3E2"/>
    <w:name w:val="WW8Num6"/>
    <w:lvl w:ilvl="0">
      <w:start w:val="2"/>
      <w:numFmt w:val="decimal"/>
      <w:lvlText w:val="%1."/>
      <w:lvlJc w:val="left"/>
      <w:pPr>
        <w:tabs>
          <w:tab w:val="num" w:pos="360"/>
        </w:tabs>
        <w:ind w:left="360" w:hanging="360"/>
      </w:pPr>
      <w:rPr>
        <w:rFonts w:cs="Times New Roman"/>
        <w:color w:val="auto"/>
        <w:lang w:val="en-GB"/>
      </w:rPr>
    </w:lvl>
  </w:abstractNum>
  <w:abstractNum w:abstractNumId="12">
    <w:nsid w:val="00000008"/>
    <w:multiLevelType w:val="multilevel"/>
    <w:tmpl w:val="00000008"/>
    <w:name w:val="WW8Num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bullet"/>
      <w:lvlText w:val=""/>
      <w:lvlJc w:val="left"/>
      <w:pPr>
        <w:tabs>
          <w:tab w:val="num" w:pos="1440"/>
        </w:tabs>
        <w:ind w:left="1440" w:hanging="360"/>
      </w:pPr>
      <w:rPr>
        <w:rFonts w:ascii="Symbol" w:hAnsi="Symbol"/>
        <w:color w:val="auto"/>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000000A"/>
    <w:multiLevelType w:val="singleLevel"/>
    <w:tmpl w:val="0000000A"/>
    <w:name w:val="WW8Num9"/>
    <w:lvl w:ilvl="0">
      <w:start w:val="1"/>
      <w:numFmt w:val="decimal"/>
      <w:lvlText w:val="%1."/>
      <w:lvlJc w:val="left"/>
      <w:pPr>
        <w:tabs>
          <w:tab w:val="num" w:pos="786"/>
        </w:tabs>
        <w:ind w:left="786" w:hanging="360"/>
      </w:pPr>
      <w:rPr>
        <w:rFonts w:cs="Times New Roman"/>
      </w:rPr>
    </w:lvl>
  </w:abstractNum>
  <w:abstractNum w:abstractNumId="14">
    <w:nsid w:val="0000000C"/>
    <w:multiLevelType w:val="multilevel"/>
    <w:tmpl w:val="FA540094"/>
    <w:name w:val="WW8Num11"/>
    <w:lvl w:ilvl="0">
      <w:start w:val="1"/>
      <w:numFmt w:val="decimal"/>
      <w:lvlText w:val="%1."/>
      <w:lvlJc w:val="left"/>
      <w:pPr>
        <w:tabs>
          <w:tab w:val="num" w:pos="720"/>
        </w:tabs>
        <w:ind w:left="720" w:hanging="360"/>
      </w:pPr>
      <w:rPr>
        <w:rFonts w:cs="Times New Roman"/>
        <w:b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0000000D"/>
    <w:multiLevelType w:val="singleLevel"/>
    <w:tmpl w:val="0000000D"/>
    <w:name w:val="WW8Num12"/>
    <w:lvl w:ilvl="0">
      <w:start w:val="1"/>
      <w:numFmt w:val="decimal"/>
      <w:lvlText w:val="%1."/>
      <w:lvlJc w:val="left"/>
      <w:pPr>
        <w:tabs>
          <w:tab w:val="num" w:pos="720"/>
        </w:tabs>
        <w:ind w:left="720" w:hanging="360"/>
      </w:pPr>
      <w:rPr>
        <w:rFonts w:cs="Times New Roman"/>
      </w:rPr>
    </w:lvl>
  </w:abstractNum>
  <w:abstractNum w:abstractNumId="16">
    <w:nsid w:val="0000000E"/>
    <w:multiLevelType w:val="multilevel"/>
    <w:tmpl w:val="0000000E"/>
    <w:name w:val="WW8Num13"/>
    <w:lvl w:ilvl="0">
      <w:start w:val="1"/>
      <w:numFmt w:val="decimal"/>
      <w:lvlText w:val="%1."/>
      <w:lvlJc w:val="left"/>
      <w:pPr>
        <w:tabs>
          <w:tab w:val="num" w:pos="360"/>
        </w:tabs>
        <w:ind w:left="360" w:hanging="360"/>
      </w:pPr>
      <w:rPr>
        <w:rFonts w:cs="Times New Roman"/>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7">
    <w:nsid w:val="00000013"/>
    <w:multiLevelType w:val="singleLevel"/>
    <w:tmpl w:val="5FFA7762"/>
    <w:name w:val="WW8Num18"/>
    <w:lvl w:ilvl="0">
      <w:start w:val="1"/>
      <w:numFmt w:val="decimal"/>
      <w:lvlText w:val="%1. "/>
      <w:lvlJc w:val="left"/>
      <w:pPr>
        <w:tabs>
          <w:tab w:val="num" w:pos="0"/>
        </w:tabs>
        <w:ind w:left="283" w:hanging="283"/>
      </w:pPr>
      <w:rPr>
        <w:rFonts w:ascii="Arial" w:hAnsi="Arial" w:cs="Arial" w:hint="default"/>
        <w:b w:val="0"/>
        <w:i w:val="0"/>
        <w:sz w:val="22"/>
      </w:rPr>
    </w:lvl>
  </w:abstractNum>
  <w:abstractNum w:abstractNumId="18">
    <w:nsid w:val="00000017"/>
    <w:multiLevelType w:val="singleLevel"/>
    <w:tmpl w:val="00000017"/>
    <w:name w:val="WW8Num22"/>
    <w:lvl w:ilvl="0">
      <w:start w:val="1"/>
      <w:numFmt w:val="decimal"/>
      <w:lvlText w:val="%1."/>
      <w:lvlJc w:val="left"/>
      <w:pPr>
        <w:tabs>
          <w:tab w:val="num" w:pos="720"/>
        </w:tabs>
        <w:ind w:left="720" w:hanging="360"/>
      </w:pPr>
      <w:rPr>
        <w:rFonts w:cs="Times New Roman"/>
      </w:rPr>
    </w:lvl>
  </w:abstractNum>
  <w:abstractNum w:abstractNumId="19">
    <w:nsid w:val="00000018"/>
    <w:multiLevelType w:val="singleLevel"/>
    <w:tmpl w:val="00000018"/>
    <w:name w:val="WW8Num23"/>
    <w:lvl w:ilvl="0">
      <w:start w:val="1"/>
      <w:numFmt w:val="bullet"/>
      <w:lvlText w:val=""/>
      <w:lvlJc w:val="left"/>
      <w:pPr>
        <w:tabs>
          <w:tab w:val="num" w:pos="720"/>
        </w:tabs>
        <w:ind w:left="720" w:hanging="360"/>
      </w:pPr>
      <w:rPr>
        <w:rFonts w:ascii="Symbol" w:hAnsi="Symbol"/>
      </w:rPr>
    </w:lvl>
  </w:abstractNum>
  <w:abstractNum w:abstractNumId="20">
    <w:nsid w:val="1AFC6ECA"/>
    <w:multiLevelType w:val="hybridMultilevel"/>
    <w:tmpl w:val="F210D6B6"/>
    <w:lvl w:ilvl="0" w:tplc="04050017">
      <w:start w:val="1"/>
      <w:numFmt w:val="lowerLetter"/>
      <w:lvlText w:val="%1)"/>
      <w:lvlJc w:val="left"/>
      <w:pPr>
        <w:tabs>
          <w:tab w:val="num" w:pos="2196"/>
        </w:tabs>
        <w:ind w:left="2196" w:hanging="360"/>
      </w:pPr>
      <w:rPr>
        <w:rFonts w:cs="Times New Roman"/>
      </w:rPr>
    </w:lvl>
    <w:lvl w:ilvl="1" w:tplc="04050019">
      <w:start w:val="1"/>
      <w:numFmt w:val="lowerLetter"/>
      <w:lvlText w:val="%2."/>
      <w:lvlJc w:val="left"/>
      <w:pPr>
        <w:tabs>
          <w:tab w:val="num" w:pos="2916"/>
        </w:tabs>
        <w:ind w:left="2916" w:hanging="360"/>
      </w:pPr>
      <w:rPr>
        <w:rFonts w:cs="Times New Roman"/>
      </w:rPr>
    </w:lvl>
    <w:lvl w:ilvl="2" w:tplc="0405001B" w:tentative="1">
      <w:start w:val="1"/>
      <w:numFmt w:val="lowerRoman"/>
      <w:lvlText w:val="%3."/>
      <w:lvlJc w:val="right"/>
      <w:pPr>
        <w:tabs>
          <w:tab w:val="num" w:pos="3636"/>
        </w:tabs>
        <w:ind w:left="3636" w:hanging="180"/>
      </w:pPr>
      <w:rPr>
        <w:rFonts w:cs="Times New Roman"/>
      </w:rPr>
    </w:lvl>
    <w:lvl w:ilvl="3" w:tplc="0405000F" w:tentative="1">
      <w:start w:val="1"/>
      <w:numFmt w:val="decimal"/>
      <w:lvlText w:val="%4."/>
      <w:lvlJc w:val="left"/>
      <w:pPr>
        <w:tabs>
          <w:tab w:val="num" w:pos="4356"/>
        </w:tabs>
        <w:ind w:left="4356" w:hanging="360"/>
      </w:pPr>
      <w:rPr>
        <w:rFonts w:cs="Times New Roman"/>
      </w:rPr>
    </w:lvl>
    <w:lvl w:ilvl="4" w:tplc="04050019" w:tentative="1">
      <w:start w:val="1"/>
      <w:numFmt w:val="lowerLetter"/>
      <w:lvlText w:val="%5."/>
      <w:lvlJc w:val="left"/>
      <w:pPr>
        <w:tabs>
          <w:tab w:val="num" w:pos="5076"/>
        </w:tabs>
        <w:ind w:left="5076" w:hanging="360"/>
      </w:pPr>
      <w:rPr>
        <w:rFonts w:cs="Times New Roman"/>
      </w:rPr>
    </w:lvl>
    <w:lvl w:ilvl="5" w:tplc="0405001B" w:tentative="1">
      <w:start w:val="1"/>
      <w:numFmt w:val="lowerRoman"/>
      <w:lvlText w:val="%6."/>
      <w:lvlJc w:val="right"/>
      <w:pPr>
        <w:tabs>
          <w:tab w:val="num" w:pos="5796"/>
        </w:tabs>
        <w:ind w:left="5796" w:hanging="180"/>
      </w:pPr>
      <w:rPr>
        <w:rFonts w:cs="Times New Roman"/>
      </w:rPr>
    </w:lvl>
    <w:lvl w:ilvl="6" w:tplc="0405000F" w:tentative="1">
      <w:start w:val="1"/>
      <w:numFmt w:val="decimal"/>
      <w:lvlText w:val="%7."/>
      <w:lvlJc w:val="left"/>
      <w:pPr>
        <w:tabs>
          <w:tab w:val="num" w:pos="6516"/>
        </w:tabs>
        <w:ind w:left="6516" w:hanging="360"/>
      </w:pPr>
      <w:rPr>
        <w:rFonts w:cs="Times New Roman"/>
      </w:rPr>
    </w:lvl>
    <w:lvl w:ilvl="7" w:tplc="04050019" w:tentative="1">
      <w:start w:val="1"/>
      <w:numFmt w:val="lowerLetter"/>
      <w:lvlText w:val="%8."/>
      <w:lvlJc w:val="left"/>
      <w:pPr>
        <w:tabs>
          <w:tab w:val="num" w:pos="7236"/>
        </w:tabs>
        <w:ind w:left="7236" w:hanging="360"/>
      </w:pPr>
      <w:rPr>
        <w:rFonts w:cs="Times New Roman"/>
      </w:rPr>
    </w:lvl>
    <w:lvl w:ilvl="8" w:tplc="0405001B" w:tentative="1">
      <w:start w:val="1"/>
      <w:numFmt w:val="lowerRoman"/>
      <w:lvlText w:val="%9."/>
      <w:lvlJc w:val="right"/>
      <w:pPr>
        <w:tabs>
          <w:tab w:val="num" w:pos="7956"/>
        </w:tabs>
        <w:ind w:left="7956" w:hanging="180"/>
      </w:pPr>
      <w:rPr>
        <w:rFonts w:cs="Times New Roman"/>
      </w:rPr>
    </w:lvl>
  </w:abstractNum>
  <w:abstractNum w:abstractNumId="21">
    <w:nsid w:val="1EA54A7E"/>
    <w:multiLevelType w:val="hybridMultilevel"/>
    <w:tmpl w:val="23E0D014"/>
    <w:lvl w:ilvl="0" w:tplc="20B07148">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204A60C7"/>
    <w:multiLevelType w:val="hybridMultilevel"/>
    <w:tmpl w:val="B596CCE0"/>
    <w:lvl w:ilvl="0" w:tplc="4AEA4FFA">
      <w:start w:val="1"/>
      <w:numFmt w:val="decimal"/>
      <w:lvlText w:val="%1."/>
      <w:lvlJc w:val="left"/>
      <w:pPr>
        <w:tabs>
          <w:tab w:val="num" w:pos="1146"/>
        </w:tabs>
        <w:ind w:left="1146" w:hanging="360"/>
      </w:pPr>
      <w:rPr>
        <w:rFonts w:cs="Times New Roman" w:hint="default"/>
        <w:color w:val="auto"/>
      </w:rPr>
    </w:lvl>
    <w:lvl w:ilvl="1" w:tplc="04050019" w:tentative="1">
      <w:start w:val="1"/>
      <w:numFmt w:val="lowerLetter"/>
      <w:lvlText w:val="%2."/>
      <w:lvlJc w:val="left"/>
      <w:pPr>
        <w:tabs>
          <w:tab w:val="num" w:pos="1866"/>
        </w:tabs>
        <w:ind w:left="1866" w:hanging="360"/>
      </w:pPr>
      <w:rPr>
        <w:rFonts w:cs="Times New Roman"/>
      </w:rPr>
    </w:lvl>
    <w:lvl w:ilvl="2" w:tplc="0405001B" w:tentative="1">
      <w:start w:val="1"/>
      <w:numFmt w:val="lowerRoman"/>
      <w:lvlText w:val="%3."/>
      <w:lvlJc w:val="right"/>
      <w:pPr>
        <w:tabs>
          <w:tab w:val="num" w:pos="2586"/>
        </w:tabs>
        <w:ind w:left="2586" w:hanging="180"/>
      </w:pPr>
      <w:rPr>
        <w:rFonts w:cs="Times New Roman"/>
      </w:rPr>
    </w:lvl>
    <w:lvl w:ilvl="3" w:tplc="0405000F" w:tentative="1">
      <w:start w:val="1"/>
      <w:numFmt w:val="decimal"/>
      <w:lvlText w:val="%4."/>
      <w:lvlJc w:val="left"/>
      <w:pPr>
        <w:tabs>
          <w:tab w:val="num" w:pos="3306"/>
        </w:tabs>
        <w:ind w:left="3306" w:hanging="360"/>
      </w:pPr>
      <w:rPr>
        <w:rFonts w:cs="Times New Roman"/>
      </w:rPr>
    </w:lvl>
    <w:lvl w:ilvl="4" w:tplc="04050019" w:tentative="1">
      <w:start w:val="1"/>
      <w:numFmt w:val="lowerLetter"/>
      <w:lvlText w:val="%5."/>
      <w:lvlJc w:val="left"/>
      <w:pPr>
        <w:tabs>
          <w:tab w:val="num" w:pos="4026"/>
        </w:tabs>
        <w:ind w:left="4026" w:hanging="360"/>
      </w:pPr>
      <w:rPr>
        <w:rFonts w:cs="Times New Roman"/>
      </w:rPr>
    </w:lvl>
    <w:lvl w:ilvl="5" w:tplc="0405001B" w:tentative="1">
      <w:start w:val="1"/>
      <w:numFmt w:val="lowerRoman"/>
      <w:lvlText w:val="%6."/>
      <w:lvlJc w:val="right"/>
      <w:pPr>
        <w:tabs>
          <w:tab w:val="num" w:pos="4746"/>
        </w:tabs>
        <w:ind w:left="4746" w:hanging="180"/>
      </w:pPr>
      <w:rPr>
        <w:rFonts w:cs="Times New Roman"/>
      </w:rPr>
    </w:lvl>
    <w:lvl w:ilvl="6" w:tplc="0405000F" w:tentative="1">
      <w:start w:val="1"/>
      <w:numFmt w:val="decimal"/>
      <w:lvlText w:val="%7."/>
      <w:lvlJc w:val="left"/>
      <w:pPr>
        <w:tabs>
          <w:tab w:val="num" w:pos="5466"/>
        </w:tabs>
        <w:ind w:left="5466" w:hanging="360"/>
      </w:pPr>
      <w:rPr>
        <w:rFonts w:cs="Times New Roman"/>
      </w:rPr>
    </w:lvl>
    <w:lvl w:ilvl="7" w:tplc="04050019" w:tentative="1">
      <w:start w:val="1"/>
      <w:numFmt w:val="lowerLetter"/>
      <w:lvlText w:val="%8."/>
      <w:lvlJc w:val="left"/>
      <w:pPr>
        <w:tabs>
          <w:tab w:val="num" w:pos="6186"/>
        </w:tabs>
        <w:ind w:left="6186" w:hanging="360"/>
      </w:pPr>
      <w:rPr>
        <w:rFonts w:cs="Times New Roman"/>
      </w:rPr>
    </w:lvl>
    <w:lvl w:ilvl="8" w:tplc="0405001B" w:tentative="1">
      <w:start w:val="1"/>
      <w:numFmt w:val="lowerRoman"/>
      <w:lvlText w:val="%9."/>
      <w:lvlJc w:val="right"/>
      <w:pPr>
        <w:tabs>
          <w:tab w:val="num" w:pos="6906"/>
        </w:tabs>
        <w:ind w:left="6906" w:hanging="180"/>
      </w:pPr>
      <w:rPr>
        <w:rFonts w:cs="Times New Roman"/>
      </w:rPr>
    </w:lvl>
  </w:abstractNum>
  <w:abstractNum w:abstractNumId="23">
    <w:nsid w:val="2C7241C5"/>
    <w:multiLevelType w:val="hybridMultilevel"/>
    <w:tmpl w:val="DD4E7890"/>
    <w:name w:val="WW8Num10222"/>
    <w:lvl w:ilvl="0" w:tplc="EACE7276">
      <w:start w:val="4"/>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3525185B"/>
    <w:multiLevelType w:val="multilevel"/>
    <w:tmpl w:val="C370526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cs="Times New Roman" w:hint="default"/>
        <w:b w:val="0"/>
        <w:i w:val="0"/>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3D2905FF"/>
    <w:multiLevelType w:val="hybridMultilevel"/>
    <w:tmpl w:val="525883FC"/>
    <w:lvl w:ilvl="0" w:tplc="20B07148">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437476EF"/>
    <w:multiLevelType w:val="hybridMultilevel"/>
    <w:tmpl w:val="4CB8AEB4"/>
    <w:lvl w:ilvl="0" w:tplc="05CE273C">
      <w:start w:val="1"/>
      <w:numFmt w:val="decimal"/>
      <w:pStyle w:val="Zkladntextslovan"/>
      <w:lvlText w:val="%1."/>
      <w:lvlJc w:val="left"/>
      <w:pPr>
        <w:tabs>
          <w:tab w:val="num" w:pos="454"/>
        </w:tabs>
        <w:ind w:left="454" w:hanging="454"/>
      </w:pPr>
      <w:rPr>
        <w:rFonts w:cs="Times New Roman"/>
      </w:rPr>
    </w:lvl>
    <w:lvl w:ilvl="1" w:tplc="79E025E4">
      <w:start w:val="1"/>
      <w:numFmt w:val="bullet"/>
      <w:lvlText w:val=""/>
      <w:lvlJc w:val="left"/>
      <w:pPr>
        <w:tabs>
          <w:tab w:val="num" w:pos="1440"/>
        </w:tabs>
        <w:ind w:left="1437" w:hanging="357"/>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7">
    <w:nsid w:val="4DF75506"/>
    <w:multiLevelType w:val="hybridMultilevel"/>
    <w:tmpl w:val="03C030EC"/>
    <w:name w:val="WW8Num1022"/>
    <w:lvl w:ilvl="0" w:tplc="EACE7276">
      <w:start w:val="4"/>
      <w:numFmt w:val="decimal"/>
      <w:lvlText w:val="%1."/>
      <w:lvlJc w:val="left"/>
      <w:pPr>
        <w:tabs>
          <w:tab w:val="num" w:pos="717"/>
        </w:tabs>
        <w:ind w:left="700" w:firstLine="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502F4EB0"/>
    <w:multiLevelType w:val="hybridMultilevel"/>
    <w:tmpl w:val="D91CC86E"/>
    <w:lvl w:ilvl="0" w:tplc="0000000D">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nsid w:val="5A275A0E"/>
    <w:multiLevelType w:val="hybridMultilevel"/>
    <w:tmpl w:val="42840C68"/>
    <w:name w:val="WW8Num102222"/>
    <w:lvl w:ilvl="0" w:tplc="2E34D276">
      <w:start w:val="1"/>
      <w:numFmt w:val="bullet"/>
      <w:lvlText w:val=""/>
      <w:lvlJc w:val="left"/>
      <w:pPr>
        <w:tabs>
          <w:tab w:val="num" w:pos="2580"/>
        </w:tabs>
        <w:ind w:left="2580" w:hanging="360"/>
      </w:pPr>
      <w:rPr>
        <w:rFonts w:ascii="Symbol" w:hAnsi="Symbol" w:hint="default"/>
        <w:color w:val="auto"/>
        <w:sz w:val="20"/>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0">
    <w:nsid w:val="6F5854EE"/>
    <w:multiLevelType w:val="hybridMultilevel"/>
    <w:tmpl w:val="D8105698"/>
    <w:lvl w:ilvl="0" w:tplc="0000000C">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2">
    <w:nsid w:val="70705B12"/>
    <w:multiLevelType w:val="multilevel"/>
    <w:tmpl w:val="0000000E"/>
    <w:lvl w:ilvl="0">
      <w:start w:val="1"/>
      <w:numFmt w:val="decimal"/>
      <w:lvlText w:val="%1."/>
      <w:lvlJc w:val="left"/>
      <w:pPr>
        <w:tabs>
          <w:tab w:val="num" w:pos="360"/>
        </w:tabs>
        <w:ind w:left="360" w:hanging="360"/>
      </w:pPr>
      <w:rPr>
        <w:rFonts w:cs="Times New Roman"/>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3">
    <w:nsid w:val="729C25B0"/>
    <w:multiLevelType w:val="hybridMultilevel"/>
    <w:tmpl w:val="2E90CC82"/>
    <w:name w:val="WW8Num102"/>
    <w:lvl w:ilvl="0" w:tplc="057EFF46">
      <w:start w:val="1"/>
      <w:numFmt w:val="lowerLetter"/>
      <w:lvlText w:val="%1)"/>
      <w:lvlJc w:val="left"/>
      <w:pPr>
        <w:tabs>
          <w:tab w:val="num" w:pos="1170"/>
        </w:tabs>
        <w:ind w:left="1170" w:hanging="45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34">
    <w:nsid w:val="79213934"/>
    <w:multiLevelType w:val="hybridMultilevel"/>
    <w:tmpl w:val="6F0487F8"/>
    <w:lvl w:ilvl="0" w:tplc="0000000D">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nsid w:val="79895C50"/>
    <w:multiLevelType w:val="singleLevel"/>
    <w:tmpl w:val="0D06EBB4"/>
    <w:lvl w:ilvl="0">
      <w:start w:val="1"/>
      <w:numFmt w:val="upperLetter"/>
      <w:pStyle w:val="Zkladntextslovan2"/>
      <w:lvlText w:val="%1)"/>
      <w:lvlJc w:val="left"/>
      <w:pPr>
        <w:tabs>
          <w:tab w:val="num" w:pos="454"/>
        </w:tabs>
        <w:ind w:left="454" w:hanging="454"/>
      </w:pPr>
      <w:rPr>
        <w:rFonts w:cs="Times New Roman" w:hint="default"/>
      </w:rPr>
    </w:lvl>
  </w:abstractNum>
  <w:abstractNum w:abstractNumId="36">
    <w:nsid w:val="7CD3091A"/>
    <w:multiLevelType w:val="singleLevel"/>
    <w:tmpl w:val="C4E883B8"/>
    <w:lvl w:ilvl="0">
      <w:start w:val="1"/>
      <w:numFmt w:val="decimal"/>
      <w:lvlText w:val="%1."/>
      <w:lvlJc w:val="left"/>
      <w:pPr>
        <w:tabs>
          <w:tab w:val="num" w:pos="360"/>
        </w:tabs>
        <w:ind w:left="360" w:hanging="360"/>
      </w:pPr>
      <w:rPr>
        <w:rFonts w:cs="Times New Roman"/>
        <w:b w:val="0"/>
        <w:i w:val="0"/>
      </w:rPr>
    </w:lvl>
  </w:abstractNum>
  <w:num w:numId="1">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36"/>
  </w:num>
  <w:num w:numId="4">
    <w:abstractNumId w:val="31"/>
  </w:num>
  <w:num w:numId="5">
    <w:abstractNumId w:val="24"/>
  </w:num>
  <w:num w:numId="6">
    <w:abstractNumId w:val="29"/>
  </w:num>
  <w:num w:numId="7">
    <w:abstractNumId w:val="11"/>
  </w:num>
  <w:num w:numId="8">
    <w:abstractNumId w:val="12"/>
  </w:num>
  <w:num w:numId="9">
    <w:abstractNumId w:val="13"/>
  </w:num>
  <w:num w:numId="10">
    <w:abstractNumId w:val="14"/>
  </w:num>
  <w:num w:numId="11">
    <w:abstractNumId w:val="15"/>
  </w:num>
  <w:num w:numId="12">
    <w:abstractNumId w:val="16"/>
  </w:num>
  <w:num w:numId="13">
    <w:abstractNumId w:val="17"/>
  </w:num>
  <w:num w:numId="14">
    <w:abstractNumId w:val="18"/>
  </w:num>
  <w:num w:numId="15">
    <w:abstractNumId w:val="19"/>
  </w:num>
  <w:num w:numId="16">
    <w:abstractNumId w:val="30"/>
  </w:num>
  <w:num w:numId="17">
    <w:abstractNumId w:val="34"/>
  </w:num>
  <w:num w:numId="18">
    <w:abstractNumId w:val="28"/>
  </w:num>
  <w:num w:numId="19">
    <w:abstractNumId w:val="20"/>
  </w:num>
  <w:num w:numId="20">
    <w:abstractNumId w:val="21"/>
  </w:num>
  <w:num w:numId="21">
    <w:abstractNumId w:val="25"/>
  </w:num>
  <w:num w:numId="22">
    <w:abstractNumId w:val="32"/>
  </w:num>
  <w:num w:numId="23">
    <w:abstractNumId w:val="22"/>
  </w:num>
  <w:num w:numId="24">
    <w:abstractNumId w:val="27"/>
  </w:num>
  <w:num w:numId="25">
    <w:abstractNumId w:val="8"/>
  </w:num>
  <w:num w:numId="26">
    <w:abstractNumId w:val="3"/>
  </w:num>
  <w:num w:numId="27">
    <w:abstractNumId w:val="2"/>
  </w:num>
  <w:num w:numId="28">
    <w:abstractNumId w:val="1"/>
  </w:num>
  <w:num w:numId="29">
    <w:abstractNumId w:val="0"/>
  </w:num>
  <w:num w:numId="30">
    <w:abstractNumId w:val="9"/>
  </w:num>
  <w:num w:numId="31">
    <w:abstractNumId w:val="7"/>
  </w:num>
  <w:num w:numId="32">
    <w:abstractNumId w:val="6"/>
  </w:num>
  <w:num w:numId="33">
    <w:abstractNumId w:val="5"/>
  </w:num>
  <w:num w:numId="34">
    <w:abstractNumId w:val="4"/>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0D"/>
    <w:rsid w:val="00004670"/>
    <w:rsid w:val="00012438"/>
    <w:rsid w:val="00016AE6"/>
    <w:rsid w:val="0001750B"/>
    <w:rsid w:val="00022E9E"/>
    <w:rsid w:val="0002721C"/>
    <w:rsid w:val="000318FA"/>
    <w:rsid w:val="00042BA4"/>
    <w:rsid w:val="00044613"/>
    <w:rsid w:val="00054958"/>
    <w:rsid w:val="00056BE7"/>
    <w:rsid w:val="0006296A"/>
    <w:rsid w:val="00076268"/>
    <w:rsid w:val="0008497D"/>
    <w:rsid w:val="00087189"/>
    <w:rsid w:val="00091940"/>
    <w:rsid w:val="000947BA"/>
    <w:rsid w:val="000A5EA1"/>
    <w:rsid w:val="000A6E6A"/>
    <w:rsid w:val="000B5366"/>
    <w:rsid w:val="000C701A"/>
    <w:rsid w:val="000D0F3B"/>
    <w:rsid w:val="000D29C0"/>
    <w:rsid w:val="000E4D3D"/>
    <w:rsid w:val="000E66C1"/>
    <w:rsid w:val="000F092E"/>
    <w:rsid w:val="00116868"/>
    <w:rsid w:val="00117E2A"/>
    <w:rsid w:val="001268A8"/>
    <w:rsid w:val="00135494"/>
    <w:rsid w:val="00136241"/>
    <w:rsid w:val="001502E8"/>
    <w:rsid w:val="001557B2"/>
    <w:rsid w:val="00156510"/>
    <w:rsid w:val="00182890"/>
    <w:rsid w:val="00184301"/>
    <w:rsid w:val="00192305"/>
    <w:rsid w:val="001945EB"/>
    <w:rsid w:val="001A2180"/>
    <w:rsid w:val="001B2504"/>
    <w:rsid w:val="001B682C"/>
    <w:rsid w:val="001C6990"/>
    <w:rsid w:val="001C6BB0"/>
    <w:rsid w:val="001C6E70"/>
    <w:rsid w:val="001D536A"/>
    <w:rsid w:val="001E35C0"/>
    <w:rsid w:val="00212DCD"/>
    <w:rsid w:val="002301B9"/>
    <w:rsid w:val="00230CF2"/>
    <w:rsid w:val="002316ED"/>
    <w:rsid w:val="0023536B"/>
    <w:rsid w:val="00241C69"/>
    <w:rsid w:val="002544EE"/>
    <w:rsid w:val="002655D3"/>
    <w:rsid w:val="00272F49"/>
    <w:rsid w:val="00275D6A"/>
    <w:rsid w:val="002772E6"/>
    <w:rsid w:val="00285494"/>
    <w:rsid w:val="00292694"/>
    <w:rsid w:val="00295C5E"/>
    <w:rsid w:val="00296D6E"/>
    <w:rsid w:val="002A4F82"/>
    <w:rsid w:val="002A5F38"/>
    <w:rsid w:val="002B7402"/>
    <w:rsid w:val="002D4FF2"/>
    <w:rsid w:val="002E1F05"/>
    <w:rsid w:val="002E5392"/>
    <w:rsid w:val="002F683D"/>
    <w:rsid w:val="0030289F"/>
    <w:rsid w:val="0030424E"/>
    <w:rsid w:val="00332D6C"/>
    <w:rsid w:val="0033784F"/>
    <w:rsid w:val="0036164B"/>
    <w:rsid w:val="003616D2"/>
    <w:rsid w:val="0036393C"/>
    <w:rsid w:val="00385F56"/>
    <w:rsid w:val="003A0BA3"/>
    <w:rsid w:val="003A46D1"/>
    <w:rsid w:val="003C7217"/>
    <w:rsid w:val="003D4745"/>
    <w:rsid w:val="003D6704"/>
    <w:rsid w:val="003E183E"/>
    <w:rsid w:val="003E43BB"/>
    <w:rsid w:val="003E45C5"/>
    <w:rsid w:val="003F2B6B"/>
    <w:rsid w:val="003F766F"/>
    <w:rsid w:val="003F7AEF"/>
    <w:rsid w:val="004118CC"/>
    <w:rsid w:val="0042110E"/>
    <w:rsid w:val="004230AE"/>
    <w:rsid w:val="00434C0F"/>
    <w:rsid w:val="00443EDF"/>
    <w:rsid w:val="00443F69"/>
    <w:rsid w:val="0046195C"/>
    <w:rsid w:val="00464FED"/>
    <w:rsid w:val="004708C0"/>
    <w:rsid w:val="00470F5C"/>
    <w:rsid w:val="004710CD"/>
    <w:rsid w:val="00483505"/>
    <w:rsid w:val="00491DC8"/>
    <w:rsid w:val="00495C73"/>
    <w:rsid w:val="00496CB4"/>
    <w:rsid w:val="00497B18"/>
    <w:rsid w:val="004A00CA"/>
    <w:rsid w:val="004A2414"/>
    <w:rsid w:val="004A3997"/>
    <w:rsid w:val="004B0E1B"/>
    <w:rsid w:val="004B5B7B"/>
    <w:rsid w:val="004C58D3"/>
    <w:rsid w:val="004C63A1"/>
    <w:rsid w:val="004C67C9"/>
    <w:rsid w:val="004E332B"/>
    <w:rsid w:val="004E5F88"/>
    <w:rsid w:val="004F0277"/>
    <w:rsid w:val="004F7ED8"/>
    <w:rsid w:val="005046D0"/>
    <w:rsid w:val="0050566A"/>
    <w:rsid w:val="00507224"/>
    <w:rsid w:val="005307C7"/>
    <w:rsid w:val="00547E50"/>
    <w:rsid w:val="005529CA"/>
    <w:rsid w:val="0059701C"/>
    <w:rsid w:val="005B5A51"/>
    <w:rsid w:val="005C2A17"/>
    <w:rsid w:val="005C3A29"/>
    <w:rsid w:val="005E507F"/>
    <w:rsid w:val="005E65CD"/>
    <w:rsid w:val="005F03C9"/>
    <w:rsid w:val="005F134E"/>
    <w:rsid w:val="005F49E1"/>
    <w:rsid w:val="005F71AE"/>
    <w:rsid w:val="005F7B10"/>
    <w:rsid w:val="0060723C"/>
    <w:rsid w:val="006371DB"/>
    <w:rsid w:val="006375FA"/>
    <w:rsid w:val="00637CB6"/>
    <w:rsid w:val="00643D7E"/>
    <w:rsid w:val="006647EA"/>
    <w:rsid w:val="00664C98"/>
    <w:rsid w:val="00677F16"/>
    <w:rsid w:val="00685CD6"/>
    <w:rsid w:val="006935D6"/>
    <w:rsid w:val="006A0FE8"/>
    <w:rsid w:val="006A1048"/>
    <w:rsid w:val="006A3B99"/>
    <w:rsid w:val="006A44B9"/>
    <w:rsid w:val="006C5C53"/>
    <w:rsid w:val="006C6662"/>
    <w:rsid w:val="006D6C53"/>
    <w:rsid w:val="006E1AC1"/>
    <w:rsid w:val="006E2680"/>
    <w:rsid w:val="006E739F"/>
    <w:rsid w:val="006F63E6"/>
    <w:rsid w:val="00713606"/>
    <w:rsid w:val="00717599"/>
    <w:rsid w:val="00730884"/>
    <w:rsid w:val="007311E4"/>
    <w:rsid w:val="00734DE1"/>
    <w:rsid w:val="00735FB2"/>
    <w:rsid w:val="00736738"/>
    <w:rsid w:val="007367D8"/>
    <w:rsid w:val="0074074C"/>
    <w:rsid w:val="00764DB0"/>
    <w:rsid w:val="007761F7"/>
    <w:rsid w:val="00783DF3"/>
    <w:rsid w:val="007A2D94"/>
    <w:rsid w:val="007B76CC"/>
    <w:rsid w:val="007B7DCF"/>
    <w:rsid w:val="007C289B"/>
    <w:rsid w:val="007C3F7C"/>
    <w:rsid w:val="007C67CE"/>
    <w:rsid w:val="007D612B"/>
    <w:rsid w:val="007F0B87"/>
    <w:rsid w:val="007F2914"/>
    <w:rsid w:val="007F32C9"/>
    <w:rsid w:val="0080509B"/>
    <w:rsid w:val="00820FCA"/>
    <w:rsid w:val="00825FFA"/>
    <w:rsid w:val="00833964"/>
    <w:rsid w:val="0084249B"/>
    <w:rsid w:val="0084303A"/>
    <w:rsid w:val="00847C28"/>
    <w:rsid w:val="00856F18"/>
    <w:rsid w:val="00866CC1"/>
    <w:rsid w:val="00874F92"/>
    <w:rsid w:val="008772A1"/>
    <w:rsid w:val="00880A2C"/>
    <w:rsid w:val="00883366"/>
    <w:rsid w:val="008A205F"/>
    <w:rsid w:val="008A2A9E"/>
    <w:rsid w:val="008A5E84"/>
    <w:rsid w:val="008A5F36"/>
    <w:rsid w:val="008A6AC0"/>
    <w:rsid w:val="008B7B84"/>
    <w:rsid w:val="008D3A61"/>
    <w:rsid w:val="008D7001"/>
    <w:rsid w:val="008E180D"/>
    <w:rsid w:val="008E3F9A"/>
    <w:rsid w:val="008F4E8E"/>
    <w:rsid w:val="008F7139"/>
    <w:rsid w:val="009032A3"/>
    <w:rsid w:val="00905C1A"/>
    <w:rsid w:val="00905FC7"/>
    <w:rsid w:val="009229B8"/>
    <w:rsid w:val="00935180"/>
    <w:rsid w:val="009355EF"/>
    <w:rsid w:val="00963389"/>
    <w:rsid w:val="00970538"/>
    <w:rsid w:val="00984FAC"/>
    <w:rsid w:val="00990203"/>
    <w:rsid w:val="009C4342"/>
    <w:rsid w:val="009D1CA4"/>
    <w:rsid w:val="009E4DBC"/>
    <w:rsid w:val="009F11FA"/>
    <w:rsid w:val="009F3637"/>
    <w:rsid w:val="009F435F"/>
    <w:rsid w:val="009F494B"/>
    <w:rsid w:val="00A11741"/>
    <w:rsid w:val="00A149B9"/>
    <w:rsid w:val="00A212D9"/>
    <w:rsid w:val="00A37F04"/>
    <w:rsid w:val="00A41D29"/>
    <w:rsid w:val="00A54DA2"/>
    <w:rsid w:val="00A63D13"/>
    <w:rsid w:val="00A64F0D"/>
    <w:rsid w:val="00A733D4"/>
    <w:rsid w:val="00A74ECD"/>
    <w:rsid w:val="00A772C1"/>
    <w:rsid w:val="00A841AA"/>
    <w:rsid w:val="00A90DC2"/>
    <w:rsid w:val="00A92582"/>
    <w:rsid w:val="00A92645"/>
    <w:rsid w:val="00AA364D"/>
    <w:rsid w:val="00AA37F5"/>
    <w:rsid w:val="00AA4784"/>
    <w:rsid w:val="00AA509D"/>
    <w:rsid w:val="00AB1EE5"/>
    <w:rsid w:val="00AC4921"/>
    <w:rsid w:val="00AC5288"/>
    <w:rsid w:val="00AD1BDE"/>
    <w:rsid w:val="00AD391B"/>
    <w:rsid w:val="00AE6B8D"/>
    <w:rsid w:val="00AF7379"/>
    <w:rsid w:val="00B131C0"/>
    <w:rsid w:val="00B26873"/>
    <w:rsid w:val="00B30458"/>
    <w:rsid w:val="00B41C75"/>
    <w:rsid w:val="00B465F0"/>
    <w:rsid w:val="00B635DB"/>
    <w:rsid w:val="00B74693"/>
    <w:rsid w:val="00B83C04"/>
    <w:rsid w:val="00B96F60"/>
    <w:rsid w:val="00BC54AA"/>
    <w:rsid w:val="00BD52B5"/>
    <w:rsid w:val="00BD52D7"/>
    <w:rsid w:val="00C0108D"/>
    <w:rsid w:val="00C17059"/>
    <w:rsid w:val="00C267B1"/>
    <w:rsid w:val="00C42F21"/>
    <w:rsid w:val="00C43C17"/>
    <w:rsid w:val="00C448A8"/>
    <w:rsid w:val="00C50EA7"/>
    <w:rsid w:val="00C54989"/>
    <w:rsid w:val="00C64208"/>
    <w:rsid w:val="00C73A3A"/>
    <w:rsid w:val="00C77C20"/>
    <w:rsid w:val="00C83027"/>
    <w:rsid w:val="00C856E5"/>
    <w:rsid w:val="00C97619"/>
    <w:rsid w:val="00CB78FE"/>
    <w:rsid w:val="00CD68B1"/>
    <w:rsid w:val="00CD721A"/>
    <w:rsid w:val="00CD7297"/>
    <w:rsid w:val="00CE12FC"/>
    <w:rsid w:val="00CF2418"/>
    <w:rsid w:val="00D00B72"/>
    <w:rsid w:val="00D021A7"/>
    <w:rsid w:val="00D111D5"/>
    <w:rsid w:val="00D12903"/>
    <w:rsid w:val="00D30C70"/>
    <w:rsid w:val="00D425AF"/>
    <w:rsid w:val="00D459D5"/>
    <w:rsid w:val="00D55D74"/>
    <w:rsid w:val="00D67ACD"/>
    <w:rsid w:val="00D72254"/>
    <w:rsid w:val="00D81F09"/>
    <w:rsid w:val="00D856AE"/>
    <w:rsid w:val="00D85FDB"/>
    <w:rsid w:val="00DA08F9"/>
    <w:rsid w:val="00DA258F"/>
    <w:rsid w:val="00DD320C"/>
    <w:rsid w:val="00DE36F9"/>
    <w:rsid w:val="00DF147F"/>
    <w:rsid w:val="00DF4EF3"/>
    <w:rsid w:val="00E03575"/>
    <w:rsid w:val="00E152A4"/>
    <w:rsid w:val="00E333E8"/>
    <w:rsid w:val="00E375F1"/>
    <w:rsid w:val="00E43009"/>
    <w:rsid w:val="00E440B9"/>
    <w:rsid w:val="00E53DDB"/>
    <w:rsid w:val="00E62313"/>
    <w:rsid w:val="00E63ACF"/>
    <w:rsid w:val="00E63B85"/>
    <w:rsid w:val="00E70CC3"/>
    <w:rsid w:val="00E768DB"/>
    <w:rsid w:val="00E834EC"/>
    <w:rsid w:val="00E85423"/>
    <w:rsid w:val="00E85FA6"/>
    <w:rsid w:val="00E97421"/>
    <w:rsid w:val="00E974E9"/>
    <w:rsid w:val="00EB7B76"/>
    <w:rsid w:val="00EC7F17"/>
    <w:rsid w:val="00EE3FE7"/>
    <w:rsid w:val="00EF3364"/>
    <w:rsid w:val="00EF4253"/>
    <w:rsid w:val="00EF7067"/>
    <w:rsid w:val="00F02498"/>
    <w:rsid w:val="00F04855"/>
    <w:rsid w:val="00F06F0F"/>
    <w:rsid w:val="00F075DA"/>
    <w:rsid w:val="00F15FB6"/>
    <w:rsid w:val="00F210CC"/>
    <w:rsid w:val="00F25BD8"/>
    <w:rsid w:val="00F309BF"/>
    <w:rsid w:val="00F30AE4"/>
    <w:rsid w:val="00F33652"/>
    <w:rsid w:val="00F40EA6"/>
    <w:rsid w:val="00F46936"/>
    <w:rsid w:val="00F60D1D"/>
    <w:rsid w:val="00F64F29"/>
    <w:rsid w:val="00F65168"/>
    <w:rsid w:val="00F658E8"/>
    <w:rsid w:val="00FA02B8"/>
    <w:rsid w:val="00FA55B9"/>
    <w:rsid w:val="00FB12E9"/>
    <w:rsid w:val="00FC52CF"/>
    <w:rsid w:val="00FE2CB7"/>
    <w:rsid w:val="00FE617A"/>
    <w:rsid w:val="00FF01F3"/>
    <w:rsid w:val="00FF72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8E180D"/>
    <w:rPr>
      <w:rFonts w:ascii="Times New Roman" w:eastAsia="Times New Roman" w:hAnsi="Times New Roman"/>
      <w:sz w:val="24"/>
      <w:szCs w:val="24"/>
    </w:rPr>
  </w:style>
  <w:style w:type="paragraph" w:styleId="Nadpis1">
    <w:name w:val="heading 1"/>
    <w:basedOn w:val="Normln"/>
    <w:next w:val="Normln"/>
    <w:link w:val="Nadpis1Char"/>
    <w:uiPriority w:val="99"/>
    <w:qFormat/>
    <w:rsid w:val="008E180D"/>
    <w:pPr>
      <w:keepNext/>
      <w:outlineLvl w:val="0"/>
    </w:pPr>
    <w:rPr>
      <w:b/>
      <w:bCs/>
    </w:rPr>
  </w:style>
  <w:style w:type="paragraph" w:styleId="Nadpis2">
    <w:name w:val="heading 2"/>
    <w:basedOn w:val="Normln"/>
    <w:next w:val="Normln"/>
    <w:link w:val="Nadpis2Char"/>
    <w:uiPriority w:val="99"/>
    <w:qFormat/>
    <w:rsid w:val="00866CC1"/>
    <w:pPr>
      <w:keepNext/>
      <w:keepLines/>
      <w:spacing w:before="200"/>
      <w:outlineLvl w:val="1"/>
    </w:pPr>
    <w:rPr>
      <w:rFonts w:ascii="Cambria" w:hAnsi="Cambria"/>
      <w:b/>
      <w:bCs/>
      <w:color w:val="4F81BD"/>
      <w:sz w:val="26"/>
      <w:szCs w:val="26"/>
    </w:rPr>
  </w:style>
  <w:style w:type="paragraph" w:styleId="Nadpis5">
    <w:name w:val="heading 5"/>
    <w:basedOn w:val="Normln"/>
    <w:next w:val="Normln"/>
    <w:link w:val="Nadpis5Char"/>
    <w:uiPriority w:val="99"/>
    <w:qFormat/>
    <w:rsid w:val="00713606"/>
    <w:pPr>
      <w:keepNext/>
      <w:keepLines/>
      <w:spacing w:before="200"/>
      <w:outlineLvl w:val="4"/>
    </w:pPr>
    <w:rPr>
      <w:rFonts w:ascii="Cambria" w:hAnsi="Cambria"/>
      <w:color w:val="243F60"/>
    </w:rPr>
  </w:style>
  <w:style w:type="paragraph" w:styleId="Nadpis6">
    <w:name w:val="heading 6"/>
    <w:basedOn w:val="Normln"/>
    <w:next w:val="Normln"/>
    <w:link w:val="Nadpis6Char"/>
    <w:uiPriority w:val="99"/>
    <w:qFormat/>
    <w:rsid w:val="00713606"/>
    <w:pPr>
      <w:keepNext/>
      <w:keepLines/>
      <w:spacing w:before="200"/>
      <w:outlineLvl w:val="5"/>
    </w:pPr>
    <w:rPr>
      <w:rFonts w:ascii="Cambria" w:hAnsi="Cambria"/>
      <w:i/>
      <w:iCs/>
      <w:color w:val="243F60"/>
    </w:rPr>
  </w:style>
  <w:style w:type="paragraph" w:styleId="Nadpis8">
    <w:name w:val="heading 8"/>
    <w:basedOn w:val="Normln"/>
    <w:next w:val="Normln"/>
    <w:link w:val="Nadpis8Char"/>
    <w:uiPriority w:val="99"/>
    <w:qFormat/>
    <w:rsid w:val="00713606"/>
    <w:pPr>
      <w:keepNext/>
      <w:keepLines/>
      <w:spacing w:before="200"/>
      <w:outlineLvl w:val="7"/>
    </w:pPr>
    <w:rPr>
      <w:rFonts w:ascii="Cambria" w:hAnsi="Cambria"/>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E180D"/>
    <w:rPr>
      <w:rFonts w:ascii="Times New Roman" w:hAnsi="Times New Roman" w:cs="Times New Roman"/>
      <w:b/>
      <w:bCs/>
      <w:sz w:val="24"/>
      <w:szCs w:val="24"/>
      <w:lang w:eastAsia="cs-CZ"/>
    </w:rPr>
  </w:style>
  <w:style w:type="character" w:customStyle="1" w:styleId="Nadpis2Char">
    <w:name w:val="Nadpis 2 Char"/>
    <w:basedOn w:val="Standardnpsmoodstavce"/>
    <w:link w:val="Nadpis2"/>
    <w:uiPriority w:val="99"/>
    <w:semiHidden/>
    <w:locked/>
    <w:rsid w:val="00866CC1"/>
    <w:rPr>
      <w:rFonts w:ascii="Cambria" w:hAnsi="Cambria" w:cs="Times New Roman"/>
      <w:b/>
      <w:bCs/>
      <w:color w:val="4F81BD"/>
      <w:sz w:val="26"/>
      <w:szCs w:val="26"/>
      <w:lang w:eastAsia="cs-CZ"/>
    </w:rPr>
  </w:style>
  <w:style w:type="character" w:customStyle="1" w:styleId="Nadpis5Char">
    <w:name w:val="Nadpis 5 Char"/>
    <w:basedOn w:val="Standardnpsmoodstavce"/>
    <w:link w:val="Nadpis5"/>
    <w:uiPriority w:val="99"/>
    <w:semiHidden/>
    <w:locked/>
    <w:rsid w:val="00713606"/>
    <w:rPr>
      <w:rFonts w:ascii="Cambria" w:hAnsi="Cambria" w:cs="Times New Roman"/>
      <w:color w:val="243F60"/>
      <w:sz w:val="24"/>
      <w:szCs w:val="24"/>
      <w:lang w:eastAsia="cs-CZ"/>
    </w:rPr>
  </w:style>
  <w:style w:type="character" w:customStyle="1" w:styleId="Nadpis6Char">
    <w:name w:val="Nadpis 6 Char"/>
    <w:basedOn w:val="Standardnpsmoodstavce"/>
    <w:link w:val="Nadpis6"/>
    <w:uiPriority w:val="99"/>
    <w:semiHidden/>
    <w:locked/>
    <w:rsid w:val="00713606"/>
    <w:rPr>
      <w:rFonts w:ascii="Cambria" w:hAnsi="Cambria" w:cs="Times New Roman"/>
      <w:i/>
      <w:iCs/>
      <w:color w:val="243F60"/>
      <w:sz w:val="24"/>
      <w:szCs w:val="24"/>
      <w:lang w:eastAsia="cs-CZ"/>
    </w:rPr>
  </w:style>
  <w:style w:type="character" w:customStyle="1" w:styleId="Nadpis8Char">
    <w:name w:val="Nadpis 8 Char"/>
    <w:basedOn w:val="Standardnpsmoodstavce"/>
    <w:link w:val="Nadpis8"/>
    <w:uiPriority w:val="99"/>
    <w:semiHidden/>
    <w:locked/>
    <w:rsid w:val="00713606"/>
    <w:rPr>
      <w:rFonts w:ascii="Cambria" w:hAnsi="Cambria" w:cs="Times New Roman"/>
      <w:color w:val="404040"/>
      <w:sz w:val="20"/>
      <w:szCs w:val="20"/>
      <w:lang w:eastAsia="cs-CZ"/>
    </w:rPr>
  </w:style>
  <w:style w:type="paragraph" w:styleId="Zkladntext">
    <w:name w:val="Body Text"/>
    <w:basedOn w:val="Normln"/>
    <w:link w:val="ZkladntextChar"/>
    <w:uiPriority w:val="99"/>
    <w:rsid w:val="008E180D"/>
    <w:pPr>
      <w:spacing w:after="120"/>
    </w:pPr>
  </w:style>
  <w:style w:type="character" w:customStyle="1" w:styleId="ZkladntextChar">
    <w:name w:val="Základní text Char"/>
    <w:basedOn w:val="Standardnpsmoodstavce"/>
    <w:link w:val="Zkladntext"/>
    <w:uiPriority w:val="99"/>
    <w:locked/>
    <w:rsid w:val="008E180D"/>
    <w:rPr>
      <w:rFonts w:ascii="Times New Roman" w:hAnsi="Times New Roman" w:cs="Times New Roman"/>
      <w:sz w:val="24"/>
      <w:szCs w:val="24"/>
      <w:lang w:eastAsia="cs-CZ"/>
    </w:rPr>
  </w:style>
  <w:style w:type="paragraph" w:styleId="Zpat">
    <w:name w:val="footer"/>
    <w:basedOn w:val="Normln"/>
    <w:link w:val="ZpatChar"/>
    <w:uiPriority w:val="99"/>
    <w:rsid w:val="008E180D"/>
    <w:pPr>
      <w:tabs>
        <w:tab w:val="center" w:pos="4536"/>
        <w:tab w:val="right" w:pos="9072"/>
      </w:tabs>
    </w:pPr>
  </w:style>
  <w:style w:type="character" w:customStyle="1" w:styleId="ZpatChar">
    <w:name w:val="Zápatí Char"/>
    <w:basedOn w:val="Standardnpsmoodstavce"/>
    <w:link w:val="Zpat"/>
    <w:uiPriority w:val="99"/>
    <w:locked/>
    <w:rsid w:val="008E180D"/>
    <w:rPr>
      <w:rFonts w:ascii="Times New Roman" w:hAnsi="Times New Roman" w:cs="Times New Roman"/>
      <w:sz w:val="24"/>
      <w:szCs w:val="24"/>
      <w:lang w:eastAsia="cs-CZ"/>
    </w:rPr>
  </w:style>
  <w:style w:type="character" w:styleId="slostrnky">
    <w:name w:val="page number"/>
    <w:basedOn w:val="Standardnpsmoodstavce"/>
    <w:uiPriority w:val="99"/>
    <w:rsid w:val="008E180D"/>
    <w:rPr>
      <w:rFonts w:cs="Times New Roman"/>
    </w:rPr>
  </w:style>
  <w:style w:type="paragraph" w:styleId="Zhlav">
    <w:name w:val="header"/>
    <w:basedOn w:val="Normln"/>
    <w:link w:val="ZhlavChar"/>
    <w:uiPriority w:val="99"/>
    <w:rsid w:val="008E180D"/>
    <w:pPr>
      <w:tabs>
        <w:tab w:val="center" w:pos="4536"/>
        <w:tab w:val="right" w:pos="9072"/>
      </w:tabs>
    </w:pPr>
  </w:style>
  <w:style w:type="character" w:customStyle="1" w:styleId="ZhlavChar">
    <w:name w:val="Záhlaví Char"/>
    <w:basedOn w:val="Standardnpsmoodstavce"/>
    <w:link w:val="Zhlav"/>
    <w:uiPriority w:val="99"/>
    <w:locked/>
    <w:rsid w:val="008E180D"/>
    <w:rPr>
      <w:rFonts w:ascii="Times New Roman" w:hAnsi="Times New Roman" w:cs="Times New Roman"/>
      <w:sz w:val="24"/>
      <w:szCs w:val="24"/>
      <w:lang w:eastAsia="cs-CZ"/>
    </w:rPr>
  </w:style>
  <w:style w:type="character" w:customStyle="1" w:styleId="ZkladntextslovanCharChar">
    <w:name w:val="Základní text číslovaný Char Char"/>
    <w:link w:val="Zkladntextslovan"/>
    <w:uiPriority w:val="99"/>
    <w:locked/>
    <w:rsid w:val="008E180D"/>
    <w:rPr>
      <w:sz w:val="24"/>
      <w:lang w:eastAsia="cs-CZ"/>
    </w:rPr>
  </w:style>
  <w:style w:type="paragraph" w:customStyle="1" w:styleId="Zkladntextslovan">
    <w:name w:val="Základní text číslovaný"/>
    <w:basedOn w:val="Zkladntext"/>
    <w:link w:val="ZkladntextslovanCharChar"/>
    <w:uiPriority w:val="99"/>
    <w:rsid w:val="008E180D"/>
    <w:pPr>
      <w:numPr>
        <w:numId w:val="1"/>
      </w:numPr>
      <w:jc w:val="both"/>
    </w:pPr>
    <w:rPr>
      <w:rFonts w:ascii="Calibri" w:eastAsia="Calibri" w:hAnsi="Calibri"/>
      <w:szCs w:val="20"/>
    </w:rPr>
  </w:style>
  <w:style w:type="paragraph" w:styleId="Zkladntextodsazen2">
    <w:name w:val="Body Text Indent 2"/>
    <w:basedOn w:val="Normln"/>
    <w:link w:val="Zkladntextodsazen2Char"/>
    <w:uiPriority w:val="99"/>
    <w:rsid w:val="008E180D"/>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8E180D"/>
    <w:rPr>
      <w:rFonts w:ascii="Times New Roman" w:hAnsi="Times New Roman" w:cs="Times New Roman"/>
      <w:sz w:val="24"/>
      <w:szCs w:val="24"/>
      <w:lang w:eastAsia="cs-CZ"/>
    </w:rPr>
  </w:style>
  <w:style w:type="paragraph" w:customStyle="1" w:styleId="Zkladntextslovan2">
    <w:name w:val="Základní text číslovaný 2"/>
    <w:basedOn w:val="Zkladntext"/>
    <w:uiPriority w:val="99"/>
    <w:rsid w:val="008E180D"/>
    <w:pPr>
      <w:numPr>
        <w:numId w:val="2"/>
      </w:numPr>
      <w:jc w:val="both"/>
    </w:pPr>
    <w:rPr>
      <w:sz w:val="22"/>
      <w:szCs w:val="22"/>
    </w:rPr>
  </w:style>
  <w:style w:type="paragraph" w:customStyle="1" w:styleId="MDSR">
    <w:name w:val="MDS ČR"/>
    <w:basedOn w:val="Normln"/>
    <w:uiPriority w:val="99"/>
    <w:rsid w:val="008E180D"/>
    <w:pPr>
      <w:suppressAutoHyphens/>
      <w:overflowPunct w:val="0"/>
      <w:autoSpaceDE w:val="0"/>
      <w:autoSpaceDN w:val="0"/>
      <w:adjustRightInd w:val="0"/>
      <w:spacing w:before="120"/>
      <w:ind w:left="57" w:firstLine="567"/>
      <w:jc w:val="both"/>
      <w:textAlignment w:val="baseline"/>
    </w:pPr>
    <w:rPr>
      <w:szCs w:val="20"/>
    </w:rPr>
  </w:style>
  <w:style w:type="character" w:styleId="Hypertextovodkaz">
    <w:name w:val="Hyperlink"/>
    <w:basedOn w:val="Standardnpsmoodstavce"/>
    <w:uiPriority w:val="99"/>
    <w:rsid w:val="008E180D"/>
    <w:rPr>
      <w:rFonts w:cs="Times New Roman"/>
      <w:color w:val="0000FF"/>
      <w:u w:val="single"/>
    </w:rPr>
  </w:style>
  <w:style w:type="paragraph" w:styleId="Bezmezer">
    <w:name w:val="No Spacing"/>
    <w:link w:val="BezmezerChar"/>
    <w:uiPriority w:val="99"/>
    <w:qFormat/>
    <w:rsid w:val="00866CC1"/>
    <w:rPr>
      <w:lang w:eastAsia="en-US"/>
    </w:rPr>
  </w:style>
  <w:style w:type="character" w:customStyle="1" w:styleId="BezmezerChar">
    <w:name w:val="Bez mezer Char"/>
    <w:link w:val="Bezmezer"/>
    <w:uiPriority w:val="99"/>
    <w:locked/>
    <w:rsid w:val="00866CC1"/>
    <w:rPr>
      <w:sz w:val="22"/>
      <w:lang w:val="cs-CZ" w:eastAsia="en-US"/>
    </w:rPr>
  </w:style>
  <w:style w:type="paragraph" w:customStyle="1" w:styleId="OdstavecSmlouvy">
    <w:name w:val="OdstavecSmlouvy"/>
    <w:basedOn w:val="Normln"/>
    <w:uiPriority w:val="99"/>
    <w:rsid w:val="008A5E84"/>
    <w:pPr>
      <w:keepLines/>
      <w:numPr>
        <w:numId w:val="4"/>
      </w:numPr>
      <w:tabs>
        <w:tab w:val="left" w:pos="426"/>
        <w:tab w:val="left" w:pos="1701"/>
      </w:tabs>
      <w:spacing w:after="120"/>
      <w:jc w:val="both"/>
    </w:pPr>
    <w:rPr>
      <w:szCs w:val="20"/>
    </w:rPr>
  </w:style>
  <w:style w:type="character" w:styleId="Odkaznakoment">
    <w:name w:val="annotation reference"/>
    <w:basedOn w:val="Standardnpsmoodstavce"/>
    <w:uiPriority w:val="99"/>
    <w:semiHidden/>
    <w:rsid w:val="008A5E84"/>
    <w:rPr>
      <w:rFonts w:cs="Times New Roman"/>
      <w:sz w:val="16"/>
      <w:szCs w:val="16"/>
    </w:rPr>
  </w:style>
  <w:style w:type="paragraph" w:styleId="Textkomente">
    <w:name w:val="annotation text"/>
    <w:basedOn w:val="Normln"/>
    <w:link w:val="TextkomenteChar"/>
    <w:uiPriority w:val="99"/>
    <w:semiHidden/>
    <w:rsid w:val="008A5E84"/>
    <w:rPr>
      <w:sz w:val="20"/>
      <w:szCs w:val="20"/>
    </w:rPr>
  </w:style>
  <w:style w:type="character" w:customStyle="1" w:styleId="TextkomenteChar">
    <w:name w:val="Text komentáře Char"/>
    <w:basedOn w:val="Standardnpsmoodstavce"/>
    <w:link w:val="Textkomente"/>
    <w:uiPriority w:val="99"/>
    <w:semiHidden/>
    <w:locked/>
    <w:rsid w:val="008A5E84"/>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5E84"/>
    <w:rPr>
      <w:b/>
      <w:bCs/>
    </w:rPr>
  </w:style>
  <w:style w:type="character" w:customStyle="1" w:styleId="PedmtkomenteChar">
    <w:name w:val="Předmět komentáře Char"/>
    <w:basedOn w:val="TextkomenteChar"/>
    <w:link w:val="Pedmtkomente"/>
    <w:uiPriority w:val="99"/>
    <w:semiHidden/>
    <w:locked/>
    <w:rsid w:val="008A5E84"/>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5E84"/>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5E84"/>
    <w:rPr>
      <w:rFonts w:ascii="Tahoma" w:hAnsi="Tahoma" w:cs="Tahoma"/>
      <w:sz w:val="16"/>
      <w:szCs w:val="16"/>
      <w:lang w:eastAsia="cs-CZ"/>
    </w:rPr>
  </w:style>
  <w:style w:type="paragraph" w:customStyle="1" w:styleId="Text">
    <w:name w:val="Text"/>
    <w:basedOn w:val="Normln"/>
    <w:uiPriority w:val="99"/>
    <w:rsid w:val="008A5E84"/>
    <w:pPr>
      <w:overflowPunct w:val="0"/>
      <w:autoSpaceDE w:val="0"/>
      <w:autoSpaceDN w:val="0"/>
      <w:adjustRightInd w:val="0"/>
    </w:pPr>
    <w:rPr>
      <w:szCs w:val="20"/>
    </w:rPr>
  </w:style>
  <w:style w:type="paragraph" w:styleId="Zkladntextodsazen">
    <w:name w:val="Body Text Indent"/>
    <w:basedOn w:val="Normln"/>
    <w:link w:val="ZkladntextodsazenChar"/>
    <w:uiPriority w:val="99"/>
    <w:semiHidden/>
    <w:rsid w:val="00713606"/>
    <w:pPr>
      <w:spacing w:after="120"/>
      <w:ind w:left="283"/>
    </w:pPr>
  </w:style>
  <w:style w:type="character" w:customStyle="1" w:styleId="ZkladntextodsazenChar">
    <w:name w:val="Základní text odsazený Char"/>
    <w:basedOn w:val="Standardnpsmoodstavce"/>
    <w:link w:val="Zkladntextodsazen"/>
    <w:uiPriority w:val="99"/>
    <w:semiHidden/>
    <w:locked/>
    <w:rsid w:val="00713606"/>
    <w:rPr>
      <w:rFonts w:ascii="Times New Roman" w:hAnsi="Times New Roman" w:cs="Times New Roman"/>
      <w:sz w:val="24"/>
      <w:szCs w:val="24"/>
      <w:lang w:eastAsia="cs-CZ"/>
    </w:rPr>
  </w:style>
  <w:style w:type="paragraph" w:customStyle="1" w:styleId="BodyText26">
    <w:name w:val="Body Text 26"/>
    <w:basedOn w:val="Normln"/>
    <w:rsid w:val="00713606"/>
    <w:pPr>
      <w:tabs>
        <w:tab w:val="left" w:pos="284"/>
      </w:tabs>
      <w:suppressAutoHyphens/>
      <w:ind w:left="284" w:hanging="284"/>
      <w:jc w:val="both"/>
    </w:pPr>
    <w:rPr>
      <w:rFonts w:ascii="Arial" w:hAnsi="Arial"/>
      <w:sz w:val="22"/>
      <w:szCs w:val="20"/>
      <w:lang w:eastAsia="ar-SA"/>
    </w:rPr>
  </w:style>
  <w:style w:type="paragraph" w:customStyle="1" w:styleId="BodyTextIndent31">
    <w:name w:val="Body Text Indent 31"/>
    <w:basedOn w:val="Normln"/>
    <w:uiPriority w:val="99"/>
    <w:rsid w:val="00713606"/>
    <w:pPr>
      <w:suppressAutoHyphens/>
      <w:ind w:left="283"/>
      <w:jc w:val="both"/>
    </w:pPr>
    <w:rPr>
      <w:rFonts w:ascii="Arial" w:hAnsi="Arial"/>
      <w:color w:val="FF0000"/>
      <w:sz w:val="22"/>
      <w:szCs w:val="20"/>
      <w:lang w:eastAsia="ar-SA"/>
    </w:rPr>
  </w:style>
  <w:style w:type="paragraph" w:customStyle="1" w:styleId="Prosttext1">
    <w:name w:val="Prostý text1"/>
    <w:basedOn w:val="Normln"/>
    <w:uiPriority w:val="99"/>
    <w:rsid w:val="00713606"/>
    <w:pPr>
      <w:suppressAutoHyphens/>
    </w:pPr>
    <w:rPr>
      <w:rFonts w:ascii="Courier New" w:hAnsi="Courier New" w:cs="Courier New"/>
      <w:sz w:val="20"/>
      <w:szCs w:val="20"/>
      <w:lang w:eastAsia="ar-SA"/>
    </w:rPr>
  </w:style>
  <w:style w:type="paragraph" w:styleId="Odstavecseseznamem">
    <w:name w:val="List Paragraph"/>
    <w:basedOn w:val="Normln"/>
    <w:uiPriority w:val="99"/>
    <w:qFormat/>
    <w:rsid w:val="00296D6E"/>
    <w:pPr>
      <w:ind w:left="720"/>
      <w:contextualSpacing/>
    </w:pPr>
  </w:style>
  <w:style w:type="character" w:customStyle="1" w:styleId="st">
    <w:name w:val="st"/>
    <w:basedOn w:val="Standardnpsmoodstavce"/>
    <w:uiPriority w:val="99"/>
    <w:rsid w:val="00D111D5"/>
    <w:rPr>
      <w:rFonts w:cs="Times New Roman"/>
    </w:rPr>
  </w:style>
  <w:style w:type="character" w:customStyle="1" w:styleId="f01">
    <w:name w:val="f01"/>
    <w:basedOn w:val="Standardnpsmoodstavce"/>
    <w:uiPriority w:val="99"/>
    <w:rsid w:val="00D111D5"/>
    <w:rPr>
      <w:rFonts w:ascii="Times New Roman" w:hAnsi="Times New Roman" w:cs="Times New Roman"/>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8E180D"/>
    <w:rPr>
      <w:rFonts w:ascii="Times New Roman" w:eastAsia="Times New Roman" w:hAnsi="Times New Roman"/>
      <w:sz w:val="24"/>
      <w:szCs w:val="24"/>
    </w:rPr>
  </w:style>
  <w:style w:type="paragraph" w:styleId="Nadpis1">
    <w:name w:val="heading 1"/>
    <w:basedOn w:val="Normln"/>
    <w:next w:val="Normln"/>
    <w:link w:val="Nadpis1Char"/>
    <w:uiPriority w:val="99"/>
    <w:qFormat/>
    <w:rsid w:val="008E180D"/>
    <w:pPr>
      <w:keepNext/>
      <w:outlineLvl w:val="0"/>
    </w:pPr>
    <w:rPr>
      <w:b/>
      <w:bCs/>
    </w:rPr>
  </w:style>
  <w:style w:type="paragraph" w:styleId="Nadpis2">
    <w:name w:val="heading 2"/>
    <w:basedOn w:val="Normln"/>
    <w:next w:val="Normln"/>
    <w:link w:val="Nadpis2Char"/>
    <w:uiPriority w:val="99"/>
    <w:qFormat/>
    <w:rsid w:val="00866CC1"/>
    <w:pPr>
      <w:keepNext/>
      <w:keepLines/>
      <w:spacing w:before="200"/>
      <w:outlineLvl w:val="1"/>
    </w:pPr>
    <w:rPr>
      <w:rFonts w:ascii="Cambria" w:hAnsi="Cambria"/>
      <w:b/>
      <w:bCs/>
      <w:color w:val="4F81BD"/>
      <w:sz w:val="26"/>
      <w:szCs w:val="26"/>
    </w:rPr>
  </w:style>
  <w:style w:type="paragraph" w:styleId="Nadpis5">
    <w:name w:val="heading 5"/>
    <w:basedOn w:val="Normln"/>
    <w:next w:val="Normln"/>
    <w:link w:val="Nadpis5Char"/>
    <w:uiPriority w:val="99"/>
    <w:qFormat/>
    <w:rsid w:val="00713606"/>
    <w:pPr>
      <w:keepNext/>
      <w:keepLines/>
      <w:spacing w:before="200"/>
      <w:outlineLvl w:val="4"/>
    </w:pPr>
    <w:rPr>
      <w:rFonts w:ascii="Cambria" w:hAnsi="Cambria"/>
      <w:color w:val="243F60"/>
    </w:rPr>
  </w:style>
  <w:style w:type="paragraph" w:styleId="Nadpis6">
    <w:name w:val="heading 6"/>
    <w:basedOn w:val="Normln"/>
    <w:next w:val="Normln"/>
    <w:link w:val="Nadpis6Char"/>
    <w:uiPriority w:val="99"/>
    <w:qFormat/>
    <w:rsid w:val="00713606"/>
    <w:pPr>
      <w:keepNext/>
      <w:keepLines/>
      <w:spacing w:before="200"/>
      <w:outlineLvl w:val="5"/>
    </w:pPr>
    <w:rPr>
      <w:rFonts w:ascii="Cambria" w:hAnsi="Cambria"/>
      <w:i/>
      <w:iCs/>
      <w:color w:val="243F60"/>
    </w:rPr>
  </w:style>
  <w:style w:type="paragraph" w:styleId="Nadpis8">
    <w:name w:val="heading 8"/>
    <w:basedOn w:val="Normln"/>
    <w:next w:val="Normln"/>
    <w:link w:val="Nadpis8Char"/>
    <w:uiPriority w:val="99"/>
    <w:qFormat/>
    <w:rsid w:val="00713606"/>
    <w:pPr>
      <w:keepNext/>
      <w:keepLines/>
      <w:spacing w:before="200"/>
      <w:outlineLvl w:val="7"/>
    </w:pPr>
    <w:rPr>
      <w:rFonts w:ascii="Cambria" w:hAnsi="Cambria"/>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E180D"/>
    <w:rPr>
      <w:rFonts w:ascii="Times New Roman" w:hAnsi="Times New Roman" w:cs="Times New Roman"/>
      <w:b/>
      <w:bCs/>
      <w:sz w:val="24"/>
      <w:szCs w:val="24"/>
      <w:lang w:eastAsia="cs-CZ"/>
    </w:rPr>
  </w:style>
  <w:style w:type="character" w:customStyle="1" w:styleId="Nadpis2Char">
    <w:name w:val="Nadpis 2 Char"/>
    <w:basedOn w:val="Standardnpsmoodstavce"/>
    <w:link w:val="Nadpis2"/>
    <w:uiPriority w:val="99"/>
    <w:semiHidden/>
    <w:locked/>
    <w:rsid w:val="00866CC1"/>
    <w:rPr>
      <w:rFonts w:ascii="Cambria" w:hAnsi="Cambria" w:cs="Times New Roman"/>
      <w:b/>
      <w:bCs/>
      <w:color w:val="4F81BD"/>
      <w:sz w:val="26"/>
      <w:szCs w:val="26"/>
      <w:lang w:eastAsia="cs-CZ"/>
    </w:rPr>
  </w:style>
  <w:style w:type="character" w:customStyle="1" w:styleId="Nadpis5Char">
    <w:name w:val="Nadpis 5 Char"/>
    <w:basedOn w:val="Standardnpsmoodstavce"/>
    <w:link w:val="Nadpis5"/>
    <w:uiPriority w:val="99"/>
    <w:semiHidden/>
    <w:locked/>
    <w:rsid w:val="00713606"/>
    <w:rPr>
      <w:rFonts w:ascii="Cambria" w:hAnsi="Cambria" w:cs="Times New Roman"/>
      <w:color w:val="243F60"/>
      <w:sz w:val="24"/>
      <w:szCs w:val="24"/>
      <w:lang w:eastAsia="cs-CZ"/>
    </w:rPr>
  </w:style>
  <w:style w:type="character" w:customStyle="1" w:styleId="Nadpis6Char">
    <w:name w:val="Nadpis 6 Char"/>
    <w:basedOn w:val="Standardnpsmoodstavce"/>
    <w:link w:val="Nadpis6"/>
    <w:uiPriority w:val="99"/>
    <w:semiHidden/>
    <w:locked/>
    <w:rsid w:val="00713606"/>
    <w:rPr>
      <w:rFonts w:ascii="Cambria" w:hAnsi="Cambria" w:cs="Times New Roman"/>
      <w:i/>
      <w:iCs/>
      <w:color w:val="243F60"/>
      <w:sz w:val="24"/>
      <w:szCs w:val="24"/>
      <w:lang w:eastAsia="cs-CZ"/>
    </w:rPr>
  </w:style>
  <w:style w:type="character" w:customStyle="1" w:styleId="Nadpis8Char">
    <w:name w:val="Nadpis 8 Char"/>
    <w:basedOn w:val="Standardnpsmoodstavce"/>
    <w:link w:val="Nadpis8"/>
    <w:uiPriority w:val="99"/>
    <w:semiHidden/>
    <w:locked/>
    <w:rsid w:val="00713606"/>
    <w:rPr>
      <w:rFonts w:ascii="Cambria" w:hAnsi="Cambria" w:cs="Times New Roman"/>
      <w:color w:val="404040"/>
      <w:sz w:val="20"/>
      <w:szCs w:val="20"/>
      <w:lang w:eastAsia="cs-CZ"/>
    </w:rPr>
  </w:style>
  <w:style w:type="paragraph" w:styleId="Zkladntext">
    <w:name w:val="Body Text"/>
    <w:basedOn w:val="Normln"/>
    <w:link w:val="ZkladntextChar"/>
    <w:uiPriority w:val="99"/>
    <w:rsid w:val="008E180D"/>
    <w:pPr>
      <w:spacing w:after="120"/>
    </w:pPr>
  </w:style>
  <w:style w:type="character" w:customStyle="1" w:styleId="ZkladntextChar">
    <w:name w:val="Základní text Char"/>
    <w:basedOn w:val="Standardnpsmoodstavce"/>
    <w:link w:val="Zkladntext"/>
    <w:uiPriority w:val="99"/>
    <w:locked/>
    <w:rsid w:val="008E180D"/>
    <w:rPr>
      <w:rFonts w:ascii="Times New Roman" w:hAnsi="Times New Roman" w:cs="Times New Roman"/>
      <w:sz w:val="24"/>
      <w:szCs w:val="24"/>
      <w:lang w:eastAsia="cs-CZ"/>
    </w:rPr>
  </w:style>
  <w:style w:type="paragraph" w:styleId="Zpat">
    <w:name w:val="footer"/>
    <w:basedOn w:val="Normln"/>
    <w:link w:val="ZpatChar"/>
    <w:uiPriority w:val="99"/>
    <w:rsid w:val="008E180D"/>
    <w:pPr>
      <w:tabs>
        <w:tab w:val="center" w:pos="4536"/>
        <w:tab w:val="right" w:pos="9072"/>
      </w:tabs>
    </w:pPr>
  </w:style>
  <w:style w:type="character" w:customStyle="1" w:styleId="ZpatChar">
    <w:name w:val="Zápatí Char"/>
    <w:basedOn w:val="Standardnpsmoodstavce"/>
    <w:link w:val="Zpat"/>
    <w:uiPriority w:val="99"/>
    <w:locked/>
    <w:rsid w:val="008E180D"/>
    <w:rPr>
      <w:rFonts w:ascii="Times New Roman" w:hAnsi="Times New Roman" w:cs="Times New Roman"/>
      <w:sz w:val="24"/>
      <w:szCs w:val="24"/>
      <w:lang w:eastAsia="cs-CZ"/>
    </w:rPr>
  </w:style>
  <w:style w:type="character" w:styleId="slostrnky">
    <w:name w:val="page number"/>
    <w:basedOn w:val="Standardnpsmoodstavce"/>
    <w:uiPriority w:val="99"/>
    <w:rsid w:val="008E180D"/>
    <w:rPr>
      <w:rFonts w:cs="Times New Roman"/>
    </w:rPr>
  </w:style>
  <w:style w:type="paragraph" w:styleId="Zhlav">
    <w:name w:val="header"/>
    <w:basedOn w:val="Normln"/>
    <w:link w:val="ZhlavChar"/>
    <w:uiPriority w:val="99"/>
    <w:rsid w:val="008E180D"/>
    <w:pPr>
      <w:tabs>
        <w:tab w:val="center" w:pos="4536"/>
        <w:tab w:val="right" w:pos="9072"/>
      </w:tabs>
    </w:pPr>
  </w:style>
  <w:style w:type="character" w:customStyle="1" w:styleId="ZhlavChar">
    <w:name w:val="Záhlaví Char"/>
    <w:basedOn w:val="Standardnpsmoodstavce"/>
    <w:link w:val="Zhlav"/>
    <w:uiPriority w:val="99"/>
    <w:locked/>
    <w:rsid w:val="008E180D"/>
    <w:rPr>
      <w:rFonts w:ascii="Times New Roman" w:hAnsi="Times New Roman" w:cs="Times New Roman"/>
      <w:sz w:val="24"/>
      <w:szCs w:val="24"/>
      <w:lang w:eastAsia="cs-CZ"/>
    </w:rPr>
  </w:style>
  <w:style w:type="character" w:customStyle="1" w:styleId="ZkladntextslovanCharChar">
    <w:name w:val="Základní text číslovaný Char Char"/>
    <w:link w:val="Zkladntextslovan"/>
    <w:uiPriority w:val="99"/>
    <w:locked/>
    <w:rsid w:val="008E180D"/>
    <w:rPr>
      <w:sz w:val="24"/>
      <w:lang w:eastAsia="cs-CZ"/>
    </w:rPr>
  </w:style>
  <w:style w:type="paragraph" w:customStyle="1" w:styleId="Zkladntextslovan">
    <w:name w:val="Základní text číslovaný"/>
    <w:basedOn w:val="Zkladntext"/>
    <w:link w:val="ZkladntextslovanCharChar"/>
    <w:uiPriority w:val="99"/>
    <w:rsid w:val="008E180D"/>
    <w:pPr>
      <w:numPr>
        <w:numId w:val="1"/>
      </w:numPr>
      <w:jc w:val="both"/>
    </w:pPr>
    <w:rPr>
      <w:rFonts w:ascii="Calibri" w:eastAsia="Calibri" w:hAnsi="Calibri"/>
      <w:szCs w:val="20"/>
    </w:rPr>
  </w:style>
  <w:style w:type="paragraph" w:styleId="Zkladntextodsazen2">
    <w:name w:val="Body Text Indent 2"/>
    <w:basedOn w:val="Normln"/>
    <w:link w:val="Zkladntextodsazen2Char"/>
    <w:uiPriority w:val="99"/>
    <w:rsid w:val="008E180D"/>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8E180D"/>
    <w:rPr>
      <w:rFonts w:ascii="Times New Roman" w:hAnsi="Times New Roman" w:cs="Times New Roman"/>
      <w:sz w:val="24"/>
      <w:szCs w:val="24"/>
      <w:lang w:eastAsia="cs-CZ"/>
    </w:rPr>
  </w:style>
  <w:style w:type="paragraph" w:customStyle="1" w:styleId="Zkladntextslovan2">
    <w:name w:val="Základní text číslovaný 2"/>
    <w:basedOn w:val="Zkladntext"/>
    <w:uiPriority w:val="99"/>
    <w:rsid w:val="008E180D"/>
    <w:pPr>
      <w:numPr>
        <w:numId w:val="2"/>
      </w:numPr>
      <w:jc w:val="both"/>
    </w:pPr>
    <w:rPr>
      <w:sz w:val="22"/>
      <w:szCs w:val="22"/>
    </w:rPr>
  </w:style>
  <w:style w:type="paragraph" w:customStyle="1" w:styleId="MDSR">
    <w:name w:val="MDS ČR"/>
    <w:basedOn w:val="Normln"/>
    <w:uiPriority w:val="99"/>
    <w:rsid w:val="008E180D"/>
    <w:pPr>
      <w:suppressAutoHyphens/>
      <w:overflowPunct w:val="0"/>
      <w:autoSpaceDE w:val="0"/>
      <w:autoSpaceDN w:val="0"/>
      <w:adjustRightInd w:val="0"/>
      <w:spacing w:before="120"/>
      <w:ind w:left="57" w:firstLine="567"/>
      <w:jc w:val="both"/>
      <w:textAlignment w:val="baseline"/>
    </w:pPr>
    <w:rPr>
      <w:szCs w:val="20"/>
    </w:rPr>
  </w:style>
  <w:style w:type="character" w:styleId="Hypertextovodkaz">
    <w:name w:val="Hyperlink"/>
    <w:basedOn w:val="Standardnpsmoodstavce"/>
    <w:uiPriority w:val="99"/>
    <w:rsid w:val="008E180D"/>
    <w:rPr>
      <w:rFonts w:cs="Times New Roman"/>
      <w:color w:val="0000FF"/>
      <w:u w:val="single"/>
    </w:rPr>
  </w:style>
  <w:style w:type="paragraph" w:styleId="Bezmezer">
    <w:name w:val="No Spacing"/>
    <w:link w:val="BezmezerChar"/>
    <w:uiPriority w:val="99"/>
    <w:qFormat/>
    <w:rsid w:val="00866CC1"/>
    <w:rPr>
      <w:lang w:eastAsia="en-US"/>
    </w:rPr>
  </w:style>
  <w:style w:type="character" w:customStyle="1" w:styleId="BezmezerChar">
    <w:name w:val="Bez mezer Char"/>
    <w:link w:val="Bezmezer"/>
    <w:uiPriority w:val="99"/>
    <w:locked/>
    <w:rsid w:val="00866CC1"/>
    <w:rPr>
      <w:sz w:val="22"/>
      <w:lang w:val="cs-CZ" w:eastAsia="en-US"/>
    </w:rPr>
  </w:style>
  <w:style w:type="paragraph" w:customStyle="1" w:styleId="OdstavecSmlouvy">
    <w:name w:val="OdstavecSmlouvy"/>
    <w:basedOn w:val="Normln"/>
    <w:uiPriority w:val="99"/>
    <w:rsid w:val="008A5E84"/>
    <w:pPr>
      <w:keepLines/>
      <w:numPr>
        <w:numId w:val="4"/>
      </w:numPr>
      <w:tabs>
        <w:tab w:val="left" w:pos="426"/>
        <w:tab w:val="left" w:pos="1701"/>
      </w:tabs>
      <w:spacing w:after="120"/>
      <w:jc w:val="both"/>
    </w:pPr>
    <w:rPr>
      <w:szCs w:val="20"/>
    </w:rPr>
  </w:style>
  <w:style w:type="character" w:styleId="Odkaznakoment">
    <w:name w:val="annotation reference"/>
    <w:basedOn w:val="Standardnpsmoodstavce"/>
    <w:uiPriority w:val="99"/>
    <w:semiHidden/>
    <w:rsid w:val="008A5E84"/>
    <w:rPr>
      <w:rFonts w:cs="Times New Roman"/>
      <w:sz w:val="16"/>
      <w:szCs w:val="16"/>
    </w:rPr>
  </w:style>
  <w:style w:type="paragraph" w:styleId="Textkomente">
    <w:name w:val="annotation text"/>
    <w:basedOn w:val="Normln"/>
    <w:link w:val="TextkomenteChar"/>
    <w:uiPriority w:val="99"/>
    <w:semiHidden/>
    <w:rsid w:val="008A5E84"/>
    <w:rPr>
      <w:sz w:val="20"/>
      <w:szCs w:val="20"/>
    </w:rPr>
  </w:style>
  <w:style w:type="character" w:customStyle="1" w:styleId="TextkomenteChar">
    <w:name w:val="Text komentáře Char"/>
    <w:basedOn w:val="Standardnpsmoodstavce"/>
    <w:link w:val="Textkomente"/>
    <w:uiPriority w:val="99"/>
    <w:semiHidden/>
    <w:locked/>
    <w:rsid w:val="008A5E84"/>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5E84"/>
    <w:rPr>
      <w:b/>
      <w:bCs/>
    </w:rPr>
  </w:style>
  <w:style w:type="character" w:customStyle="1" w:styleId="PedmtkomenteChar">
    <w:name w:val="Předmět komentáře Char"/>
    <w:basedOn w:val="TextkomenteChar"/>
    <w:link w:val="Pedmtkomente"/>
    <w:uiPriority w:val="99"/>
    <w:semiHidden/>
    <w:locked/>
    <w:rsid w:val="008A5E84"/>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5E84"/>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5E84"/>
    <w:rPr>
      <w:rFonts w:ascii="Tahoma" w:hAnsi="Tahoma" w:cs="Tahoma"/>
      <w:sz w:val="16"/>
      <w:szCs w:val="16"/>
      <w:lang w:eastAsia="cs-CZ"/>
    </w:rPr>
  </w:style>
  <w:style w:type="paragraph" w:customStyle="1" w:styleId="Text">
    <w:name w:val="Text"/>
    <w:basedOn w:val="Normln"/>
    <w:uiPriority w:val="99"/>
    <w:rsid w:val="008A5E84"/>
    <w:pPr>
      <w:overflowPunct w:val="0"/>
      <w:autoSpaceDE w:val="0"/>
      <w:autoSpaceDN w:val="0"/>
      <w:adjustRightInd w:val="0"/>
    </w:pPr>
    <w:rPr>
      <w:szCs w:val="20"/>
    </w:rPr>
  </w:style>
  <w:style w:type="paragraph" w:styleId="Zkladntextodsazen">
    <w:name w:val="Body Text Indent"/>
    <w:basedOn w:val="Normln"/>
    <w:link w:val="ZkladntextodsazenChar"/>
    <w:uiPriority w:val="99"/>
    <w:semiHidden/>
    <w:rsid w:val="00713606"/>
    <w:pPr>
      <w:spacing w:after="120"/>
      <w:ind w:left="283"/>
    </w:pPr>
  </w:style>
  <w:style w:type="character" w:customStyle="1" w:styleId="ZkladntextodsazenChar">
    <w:name w:val="Základní text odsazený Char"/>
    <w:basedOn w:val="Standardnpsmoodstavce"/>
    <w:link w:val="Zkladntextodsazen"/>
    <w:uiPriority w:val="99"/>
    <w:semiHidden/>
    <w:locked/>
    <w:rsid w:val="00713606"/>
    <w:rPr>
      <w:rFonts w:ascii="Times New Roman" w:hAnsi="Times New Roman" w:cs="Times New Roman"/>
      <w:sz w:val="24"/>
      <w:szCs w:val="24"/>
      <w:lang w:eastAsia="cs-CZ"/>
    </w:rPr>
  </w:style>
  <w:style w:type="paragraph" w:customStyle="1" w:styleId="BodyText26">
    <w:name w:val="Body Text 26"/>
    <w:basedOn w:val="Normln"/>
    <w:rsid w:val="00713606"/>
    <w:pPr>
      <w:tabs>
        <w:tab w:val="left" w:pos="284"/>
      </w:tabs>
      <w:suppressAutoHyphens/>
      <w:ind w:left="284" w:hanging="284"/>
      <w:jc w:val="both"/>
    </w:pPr>
    <w:rPr>
      <w:rFonts w:ascii="Arial" w:hAnsi="Arial"/>
      <w:sz w:val="22"/>
      <w:szCs w:val="20"/>
      <w:lang w:eastAsia="ar-SA"/>
    </w:rPr>
  </w:style>
  <w:style w:type="paragraph" w:customStyle="1" w:styleId="BodyTextIndent31">
    <w:name w:val="Body Text Indent 31"/>
    <w:basedOn w:val="Normln"/>
    <w:uiPriority w:val="99"/>
    <w:rsid w:val="00713606"/>
    <w:pPr>
      <w:suppressAutoHyphens/>
      <w:ind w:left="283"/>
      <w:jc w:val="both"/>
    </w:pPr>
    <w:rPr>
      <w:rFonts w:ascii="Arial" w:hAnsi="Arial"/>
      <w:color w:val="FF0000"/>
      <w:sz w:val="22"/>
      <w:szCs w:val="20"/>
      <w:lang w:eastAsia="ar-SA"/>
    </w:rPr>
  </w:style>
  <w:style w:type="paragraph" w:customStyle="1" w:styleId="Prosttext1">
    <w:name w:val="Prostý text1"/>
    <w:basedOn w:val="Normln"/>
    <w:uiPriority w:val="99"/>
    <w:rsid w:val="00713606"/>
    <w:pPr>
      <w:suppressAutoHyphens/>
    </w:pPr>
    <w:rPr>
      <w:rFonts w:ascii="Courier New" w:hAnsi="Courier New" w:cs="Courier New"/>
      <w:sz w:val="20"/>
      <w:szCs w:val="20"/>
      <w:lang w:eastAsia="ar-SA"/>
    </w:rPr>
  </w:style>
  <w:style w:type="paragraph" w:styleId="Odstavecseseznamem">
    <w:name w:val="List Paragraph"/>
    <w:basedOn w:val="Normln"/>
    <w:uiPriority w:val="99"/>
    <w:qFormat/>
    <w:rsid w:val="00296D6E"/>
    <w:pPr>
      <w:ind w:left="720"/>
      <w:contextualSpacing/>
    </w:pPr>
  </w:style>
  <w:style w:type="character" w:customStyle="1" w:styleId="st">
    <w:name w:val="st"/>
    <w:basedOn w:val="Standardnpsmoodstavce"/>
    <w:uiPriority w:val="99"/>
    <w:rsid w:val="00D111D5"/>
    <w:rPr>
      <w:rFonts w:cs="Times New Roman"/>
    </w:rPr>
  </w:style>
  <w:style w:type="character" w:customStyle="1" w:styleId="f01">
    <w:name w:val="f01"/>
    <w:basedOn w:val="Standardnpsmoodstavce"/>
    <w:uiPriority w:val="99"/>
    <w:rsid w:val="00D111D5"/>
    <w:rPr>
      <w:rFonts w:ascii="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1141">
      <w:bodyDiv w:val="1"/>
      <w:marLeft w:val="0"/>
      <w:marRight w:val="0"/>
      <w:marTop w:val="0"/>
      <w:marBottom w:val="0"/>
      <w:divBdr>
        <w:top w:val="none" w:sz="0" w:space="0" w:color="auto"/>
        <w:left w:val="none" w:sz="0" w:space="0" w:color="auto"/>
        <w:bottom w:val="none" w:sz="0" w:space="0" w:color="auto"/>
        <w:right w:val="none" w:sz="0" w:space="0" w:color="auto"/>
      </w:divBdr>
    </w:div>
    <w:div w:id="89159706">
      <w:bodyDiv w:val="1"/>
      <w:marLeft w:val="0"/>
      <w:marRight w:val="0"/>
      <w:marTop w:val="0"/>
      <w:marBottom w:val="0"/>
      <w:divBdr>
        <w:top w:val="none" w:sz="0" w:space="0" w:color="auto"/>
        <w:left w:val="none" w:sz="0" w:space="0" w:color="auto"/>
        <w:bottom w:val="none" w:sz="0" w:space="0" w:color="auto"/>
        <w:right w:val="none" w:sz="0" w:space="0" w:color="auto"/>
      </w:divBdr>
    </w:div>
    <w:div w:id="936446318">
      <w:marLeft w:val="0"/>
      <w:marRight w:val="0"/>
      <w:marTop w:val="0"/>
      <w:marBottom w:val="0"/>
      <w:divBdr>
        <w:top w:val="none" w:sz="0" w:space="0" w:color="auto"/>
        <w:left w:val="none" w:sz="0" w:space="0" w:color="auto"/>
        <w:bottom w:val="none" w:sz="0" w:space="0" w:color="auto"/>
        <w:right w:val="none" w:sz="0" w:space="0" w:color="auto"/>
      </w:divBdr>
    </w:div>
    <w:div w:id="936446319">
      <w:marLeft w:val="0"/>
      <w:marRight w:val="0"/>
      <w:marTop w:val="0"/>
      <w:marBottom w:val="0"/>
      <w:divBdr>
        <w:top w:val="none" w:sz="0" w:space="0" w:color="auto"/>
        <w:left w:val="none" w:sz="0" w:space="0" w:color="auto"/>
        <w:bottom w:val="none" w:sz="0" w:space="0" w:color="auto"/>
        <w:right w:val="none" w:sz="0" w:space="0" w:color="auto"/>
      </w:divBdr>
    </w:div>
    <w:div w:id="109100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s@sps-sro.cz"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6128</Words>
  <Characters>36160</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CDV</Company>
  <LinksUpToDate>false</LinksUpToDate>
  <CharactersWithSpaces>42204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Denisa Mečiarová</dc:creator>
  <cp:lastModifiedBy>Dolecek</cp:lastModifiedBy>
  <cp:revision>3</cp:revision>
  <cp:lastPrinted>2013-12-17T16:39:00Z</cp:lastPrinted>
  <dcterms:created xsi:type="dcterms:W3CDTF">2014-08-12T06:51:00Z</dcterms:created>
  <dcterms:modified xsi:type="dcterms:W3CDTF">2014-08-12T07:39:00Z</dcterms:modified>
</cp:coreProperties>
</file>